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9D571" w14:textId="08CD8B07" w:rsidR="000D412A" w:rsidRPr="0083722F" w:rsidRDefault="000D412A" w:rsidP="000D412A">
      <w:pPr>
        <w:ind w:left="720" w:hanging="360"/>
        <w:jc w:val="center"/>
        <w:rPr>
          <w:rFonts w:ascii="Arial" w:hAnsi="Arial" w:cs="Arial"/>
          <w:b/>
          <w:bCs/>
          <w:sz w:val="28"/>
          <w:szCs w:val="28"/>
        </w:rPr>
      </w:pPr>
      <w:r w:rsidRPr="0083722F">
        <w:rPr>
          <w:rFonts w:ascii="Arial" w:hAnsi="Arial" w:cs="Arial"/>
          <w:b/>
          <w:bCs/>
          <w:sz w:val="28"/>
          <w:szCs w:val="28"/>
        </w:rPr>
        <w:t>Constitution of</w:t>
      </w:r>
    </w:p>
    <w:p w14:paraId="4DCFFCFB" w14:textId="036C9614" w:rsidR="000D412A" w:rsidRPr="0083722F" w:rsidRDefault="000D412A" w:rsidP="000D412A">
      <w:pPr>
        <w:ind w:left="720" w:hanging="360"/>
        <w:jc w:val="center"/>
        <w:rPr>
          <w:rFonts w:ascii="Arial" w:hAnsi="Arial" w:cs="Arial"/>
          <w:b/>
          <w:bCs/>
          <w:sz w:val="32"/>
          <w:szCs w:val="32"/>
        </w:rPr>
      </w:pPr>
      <w:r w:rsidRPr="0083722F">
        <w:rPr>
          <w:rFonts w:ascii="Arial" w:hAnsi="Arial" w:cs="Arial"/>
          <w:b/>
          <w:bCs/>
          <w:sz w:val="32"/>
          <w:szCs w:val="32"/>
        </w:rPr>
        <w:t>Media Literacy Ireland</w:t>
      </w:r>
    </w:p>
    <w:p w14:paraId="24061A61" w14:textId="648C6077" w:rsidR="000D412A" w:rsidRPr="0083722F" w:rsidRDefault="000D412A" w:rsidP="000D412A">
      <w:pPr>
        <w:ind w:left="720" w:hanging="360"/>
        <w:jc w:val="both"/>
        <w:rPr>
          <w:rFonts w:ascii="Arial" w:hAnsi="Arial" w:cs="Arial"/>
        </w:rPr>
      </w:pPr>
    </w:p>
    <w:p w14:paraId="785D9789" w14:textId="7FCBD4FA" w:rsidR="000D412A" w:rsidRPr="0083722F" w:rsidRDefault="000D412A" w:rsidP="000D412A">
      <w:pPr>
        <w:ind w:left="720" w:hanging="360"/>
        <w:jc w:val="both"/>
        <w:rPr>
          <w:rFonts w:ascii="Arial" w:hAnsi="Arial" w:cs="Arial"/>
        </w:rPr>
      </w:pPr>
    </w:p>
    <w:p w14:paraId="015C7221" w14:textId="56A586EB" w:rsidR="0083722F" w:rsidRPr="0083722F" w:rsidRDefault="0083722F" w:rsidP="0083722F">
      <w:pPr>
        <w:pStyle w:val="Indent"/>
        <w:ind w:firstLine="0"/>
        <w:jc w:val="both"/>
        <w:rPr>
          <w:rFonts w:cs="Arial"/>
          <w:sz w:val="22"/>
          <w:szCs w:val="22"/>
        </w:rPr>
      </w:pPr>
      <w:r w:rsidRPr="00FB7A3E">
        <w:rPr>
          <w:rFonts w:cs="Arial"/>
          <w:sz w:val="22"/>
          <w:szCs w:val="22"/>
        </w:rPr>
        <w:t xml:space="preserve">UPDATED: </w:t>
      </w:r>
      <w:r w:rsidR="00B247BD">
        <w:rPr>
          <w:rFonts w:cs="Arial"/>
          <w:sz w:val="22"/>
          <w:szCs w:val="22"/>
        </w:rPr>
        <w:t xml:space="preserve">October </w:t>
      </w:r>
      <w:r w:rsidR="007868BB" w:rsidRPr="00FB7A3E">
        <w:rPr>
          <w:rFonts w:cs="Arial"/>
          <w:sz w:val="22"/>
          <w:szCs w:val="22"/>
        </w:rPr>
        <w:t>2021</w:t>
      </w:r>
    </w:p>
    <w:p w14:paraId="49B6794D" w14:textId="77777777" w:rsidR="000D412A" w:rsidRPr="0083722F" w:rsidRDefault="000D412A" w:rsidP="000D412A">
      <w:pPr>
        <w:ind w:left="720" w:hanging="360"/>
        <w:jc w:val="both"/>
        <w:rPr>
          <w:rFonts w:ascii="Arial" w:hAnsi="Arial" w:cs="Arial"/>
        </w:rPr>
      </w:pPr>
    </w:p>
    <w:p w14:paraId="1B803B26" w14:textId="5C26CBA7" w:rsidR="000D412A" w:rsidRPr="0083722F" w:rsidRDefault="000D412A" w:rsidP="000D412A">
      <w:pPr>
        <w:pStyle w:val="Indent"/>
        <w:numPr>
          <w:ilvl w:val="0"/>
          <w:numId w:val="2"/>
        </w:numPr>
        <w:jc w:val="both"/>
        <w:rPr>
          <w:rFonts w:cs="Arial"/>
          <w:b/>
          <w:bCs/>
          <w:sz w:val="24"/>
          <w:szCs w:val="24"/>
        </w:rPr>
      </w:pPr>
      <w:r w:rsidRPr="0083722F">
        <w:rPr>
          <w:rFonts w:cs="Arial"/>
          <w:b/>
          <w:bCs/>
          <w:sz w:val="24"/>
          <w:szCs w:val="24"/>
        </w:rPr>
        <w:t>Purpose</w:t>
      </w:r>
    </w:p>
    <w:p w14:paraId="2169E212" w14:textId="77777777" w:rsidR="000D412A" w:rsidRPr="0083722F" w:rsidRDefault="000D412A" w:rsidP="000D412A">
      <w:pPr>
        <w:jc w:val="both"/>
        <w:rPr>
          <w:rFonts w:ascii="Arial" w:hAnsi="Arial" w:cs="Arial"/>
        </w:rPr>
      </w:pPr>
    </w:p>
    <w:p w14:paraId="3FF97D4A" w14:textId="782BFD27" w:rsidR="000D412A" w:rsidRPr="0083722F" w:rsidRDefault="000D412A" w:rsidP="0083722F">
      <w:pPr>
        <w:ind w:left="1134"/>
        <w:jc w:val="both"/>
        <w:rPr>
          <w:rFonts w:ascii="Arial" w:hAnsi="Arial" w:cs="Arial"/>
        </w:rPr>
      </w:pPr>
      <w:r w:rsidRPr="0083722F">
        <w:rPr>
          <w:rFonts w:ascii="Arial" w:hAnsi="Arial" w:cs="Arial"/>
        </w:rPr>
        <w:t>Media literacy empowers people to make the most informed media choices possible about the media content and services that they consume, create and disseminate across all platforms.</w:t>
      </w:r>
    </w:p>
    <w:p w14:paraId="2CC1413F" w14:textId="4A9BAC9D" w:rsidR="000D412A" w:rsidRPr="0083722F" w:rsidRDefault="000D412A" w:rsidP="0083722F">
      <w:pPr>
        <w:ind w:left="1134"/>
        <w:jc w:val="both"/>
        <w:rPr>
          <w:rFonts w:ascii="Arial" w:hAnsi="Arial" w:cs="Arial"/>
        </w:rPr>
      </w:pPr>
      <w:r w:rsidRPr="0083722F">
        <w:rPr>
          <w:rFonts w:ascii="Arial" w:hAnsi="Arial" w:cs="Arial"/>
        </w:rPr>
        <w:t xml:space="preserve">In a changing media environment, media literacy fosters the knowledge and confidence to interrogate the accuracy of information, to counter unfair representation, to recognise bias and to challenge inaccurate or extremist views. </w:t>
      </w:r>
    </w:p>
    <w:p w14:paraId="0F41AFE7" w14:textId="5139EF28" w:rsidR="000D412A" w:rsidRPr="0083722F" w:rsidRDefault="000D412A" w:rsidP="0083722F">
      <w:pPr>
        <w:ind w:left="1134"/>
        <w:jc w:val="both"/>
        <w:rPr>
          <w:rFonts w:ascii="Arial" w:hAnsi="Arial" w:cs="Arial"/>
        </w:rPr>
      </w:pPr>
      <w:r w:rsidRPr="0083722F">
        <w:rPr>
          <w:rFonts w:ascii="Arial" w:hAnsi="Arial" w:cs="Arial"/>
        </w:rPr>
        <w:t>A media literate population will also appreciate the importance of diversity and inclusion in terms of creating a fairer and more representative society, with citizens better able to shape their media environment through active engagement and participation.</w:t>
      </w:r>
    </w:p>
    <w:p w14:paraId="0CE9736A" w14:textId="3698AF7E" w:rsidR="000D412A" w:rsidRPr="0083722F" w:rsidRDefault="000D412A" w:rsidP="0083722F">
      <w:pPr>
        <w:ind w:left="1134"/>
        <w:jc w:val="both"/>
        <w:rPr>
          <w:rFonts w:ascii="Arial" w:hAnsi="Arial" w:cs="Arial"/>
        </w:rPr>
      </w:pPr>
      <w:r w:rsidRPr="0083722F">
        <w:rPr>
          <w:rFonts w:ascii="Arial" w:hAnsi="Arial" w:cs="Arial"/>
        </w:rPr>
        <w:t>Media Literacy Ireland is an independent unincorporated association of members committed to the promotion of media literacy across Ireland, by sharing experiences and resources to make the sum of the whole greater than the sum of the individual parts.</w:t>
      </w:r>
    </w:p>
    <w:p w14:paraId="72FD7376" w14:textId="77777777" w:rsidR="000D412A" w:rsidRPr="0083722F" w:rsidRDefault="000D412A" w:rsidP="000D412A">
      <w:pPr>
        <w:ind w:left="1134"/>
        <w:jc w:val="both"/>
        <w:rPr>
          <w:rFonts w:ascii="Arial" w:hAnsi="Arial" w:cs="Arial"/>
        </w:rPr>
      </w:pPr>
      <w:r w:rsidRPr="0083722F">
        <w:rPr>
          <w:rFonts w:ascii="Arial" w:hAnsi="Arial" w:cs="Arial"/>
        </w:rPr>
        <w:t>Acknowledging that the pursuit of media literacy is a life-long learning journey with individuals requiring varying levels of support at particular stages of their journey, Media Literacy Ireland recognises that members will contribute to the overall aim in different ways.</w:t>
      </w:r>
    </w:p>
    <w:p w14:paraId="5239FD73" w14:textId="77777777" w:rsidR="0083722F" w:rsidRPr="0083722F" w:rsidRDefault="0083722F" w:rsidP="0083722F">
      <w:pPr>
        <w:pStyle w:val="Indent"/>
        <w:ind w:left="720" w:firstLine="0"/>
        <w:jc w:val="both"/>
        <w:rPr>
          <w:rFonts w:cs="Arial"/>
          <w:b/>
          <w:bCs/>
          <w:sz w:val="22"/>
          <w:szCs w:val="22"/>
        </w:rPr>
      </w:pPr>
    </w:p>
    <w:p w14:paraId="2C67897D" w14:textId="1A914613" w:rsidR="000D412A" w:rsidRPr="0083722F" w:rsidRDefault="000D412A" w:rsidP="000D412A">
      <w:pPr>
        <w:pStyle w:val="Indent"/>
        <w:numPr>
          <w:ilvl w:val="0"/>
          <w:numId w:val="2"/>
        </w:numPr>
        <w:jc w:val="both"/>
        <w:rPr>
          <w:rFonts w:cs="Arial"/>
          <w:b/>
          <w:bCs/>
          <w:sz w:val="24"/>
          <w:szCs w:val="24"/>
        </w:rPr>
      </w:pPr>
      <w:r w:rsidRPr="0083722F">
        <w:rPr>
          <w:rFonts w:cs="Arial"/>
          <w:b/>
          <w:bCs/>
          <w:sz w:val="24"/>
          <w:szCs w:val="24"/>
        </w:rPr>
        <w:t>Aims</w:t>
      </w:r>
    </w:p>
    <w:p w14:paraId="1B124F9D" w14:textId="77777777" w:rsidR="000D412A" w:rsidRPr="0083722F" w:rsidRDefault="000D412A" w:rsidP="000D412A">
      <w:pPr>
        <w:pStyle w:val="Indent"/>
        <w:ind w:hanging="1134"/>
        <w:jc w:val="both"/>
        <w:rPr>
          <w:rFonts w:cs="Arial"/>
          <w:sz w:val="22"/>
          <w:szCs w:val="22"/>
        </w:rPr>
      </w:pPr>
      <w:bookmarkStart w:id="0" w:name="_Toc424244603"/>
    </w:p>
    <w:p w14:paraId="2884ED4A" w14:textId="77777777" w:rsidR="000D412A" w:rsidRPr="0083722F" w:rsidRDefault="000D412A" w:rsidP="000D412A">
      <w:pPr>
        <w:pStyle w:val="Indent"/>
        <w:ind w:hanging="54"/>
        <w:jc w:val="both"/>
        <w:rPr>
          <w:rFonts w:cs="Arial"/>
          <w:sz w:val="22"/>
          <w:szCs w:val="22"/>
        </w:rPr>
      </w:pPr>
      <w:r w:rsidRPr="0083722F">
        <w:rPr>
          <w:rFonts w:cs="Arial"/>
          <w:sz w:val="22"/>
          <w:szCs w:val="22"/>
        </w:rPr>
        <w:t>Media Literacy Ireland will support the promotion of media literacy across Ireland by:</w:t>
      </w:r>
    </w:p>
    <w:p w14:paraId="0E8FECA7" w14:textId="77777777" w:rsidR="000D412A" w:rsidRPr="0083722F" w:rsidRDefault="000D412A" w:rsidP="000D412A">
      <w:pPr>
        <w:pStyle w:val="Indent"/>
        <w:ind w:left="1440" w:firstLine="0"/>
        <w:jc w:val="both"/>
        <w:rPr>
          <w:rFonts w:cs="Arial"/>
          <w:sz w:val="22"/>
          <w:szCs w:val="22"/>
        </w:rPr>
      </w:pPr>
    </w:p>
    <w:p w14:paraId="4276820F" w14:textId="77777777" w:rsidR="000D412A" w:rsidRPr="0083722F" w:rsidRDefault="000D412A" w:rsidP="000D412A">
      <w:pPr>
        <w:pStyle w:val="ListParagraph"/>
        <w:numPr>
          <w:ilvl w:val="0"/>
          <w:numId w:val="1"/>
        </w:numPr>
        <w:spacing w:line="276" w:lineRule="auto"/>
        <w:contextualSpacing/>
        <w:jc w:val="both"/>
        <w:rPr>
          <w:rFonts w:eastAsiaTheme="minorEastAsia" w:cs="Arial"/>
          <w:color w:val="000000" w:themeColor="text1"/>
          <w:kern w:val="24"/>
          <w:sz w:val="22"/>
          <w:szCs w:val="22"/>
          <w:lang w:eastAsia="en-GB"/>
        </w:rPr>
      </w:pPr>
      <w:r w:rsidRPr="0083722F">
        <w:rPr>
          <w:rFonts w:eastAsiaTheme="minorEastAsia" w:cs="Arial"/>
          <w:color w:val="000000" w:themeColor="text1"/>
          <w:kern w:val="24"/>
          <w:sz w:val="22"/>
          <w:szCs w:val="22"/>
          <w:lang w:eastAsia="en-GB"/>
        </w:rPr>
        <w:t>Connecting people, organisations and projects to facilitate dialogue and foster the development of new partnerships and sustainable media literacy projects.</w:t>
      </w:r>
    </w:p>
    <w:p w14:paraId="5768468D" w14:textId="77777777" w:rsidR="000D412A" w:rsidRPr="0083722F" w:rsidRDefault="000D412A"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387EFA7E" w14:textId="7F562DA0" w:rsidR="000D412A" w:rsidRPr="0083722F" w:rsidRDefault="000D412A" w:rsidP="000D412A">
      <w:pPr>
        <w:pStyle w:val="ListParagraph"/>
        <w:numPr>
          <w:ilvl w:val="0"/>
          <w:numId w:val="1"/>
        </w:numPr>
        <w:spacing w:line="276" w:lineRule="auto"/>
        <w:contextualSpacing/>
        <w:jc w:val="both"/>
        <w:rPr>
          <w:rFonts w:eastAsiaTheme="minorEastAsia" w:cs="Arial"/>
          <w:color w:val="000000" w:themeColor="text1"/>
          <w:kern w:val="24"/>
          <w:sz w:val="22"/>
          <w:szCs w:val="22"/>
          <w:lang w:eastAsia="en-GB"/>
        </w:rPr>
      </w:pPr>
      <w:r w:rsidRPr="0083722F">
        <w:rPr>
          <w:rFonts w:eastAsiaTheme="minorEastAsia" w:cs="Arial"/>
          <w:color w:val="000000" w:themeColor="text1"/>
          <w:kern w:val="24"/>
          <w:sz w:val="22"/>
          <w:szCs w:val="22"/>
          <w:lang w:eastAsia="en-GB"/>
        </w:rPr>
        <w:t xml:space="preserve">Communicating through face-to-face events, activities and online channels to showcase best practice case-studies and projects and raise awareness of the opportunities and risks arising from new content platforms and services. </w:t>
      </w:r>
    </w:p>
    <w:p w14:paraId="7A5C9015" w14:textId="77777777" w:rsidR="000D412A" w:rsidRPr="0083722F" w:rsidRDefault="000D412A"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4C106D70" w14:textId="77777777" w:rsidR="000D412A" w:rsidRPr="0083722F" w:rsidRDefault="000D412A" w:rsidP="000D412A">
      <w:pPr>
        <w:pStyle w:val="ListParagraph"/>
        <w:numPr>
          <w:ilvl w:val="0"/>
          <w:numId w:val="1"/>
        </w:numPr>
        <w:spacing w:line="276" w:lineRule="auto"/>
        <w:contextualSpacing/>
        <w:jc w:val="both"/>
        <w:rPr>
          <w:rFonts w:eastAsiaTheme="minorEastAsia" w:cs="Arial"/>
          <w:color w:val="000000" w:themeColor="text1"/>
          <w:kern w:val="24"/>
          <w:sz w:val="22"/>
          <w:szCs w:val="22"/>
          <w:lang w:eastAsia="en-GB"/>
        </w:rPr>
      </w:pPr>
      <w:r w:rsidRPr="0083722F">
        <w:rPr>
          <w:rFonts w:eastAsiaTheme="minorEastAsia" w:cs="Arial"/>
          <w:color w:val="000000" w:themeColor="text1"/>
          <w:kern w:val="24"/>
          <w:sz w:val="22"/>
          <w:szCs w:val="22"/>
          <w:lang w:eastAsia="en-GB"/>
        </w:rPr>
        <w:t>Creating and maintaining a cross-sector media literacy knowledge base, including a media literacy research archive and database of existing projects and resources.</w:t>
      </w:r>
    </w:p>
    <w:p w14:paraId="2D434C9D" w14:textId="0D4C6475" w:rsidR="000D412A" w:rsidRDefault="000D412A"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46B6A2B6" w14:textId="00A17633" w:rsidR="0083722F" w:rsidRDefault="0083722F"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4D4029DD" w14:textId="3192EAFD" w:rsidR="0083722F" w:rsidRDefault="0083722F"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6C4DB9D5" w14:textId="77777777" w:rsidR="0083722F" w:rsidRPr="0083722F" w:rsidRDefault="0083722F"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09DEDE3B" w14:textId="28214DDC" w:rsidR="000D412A" w:rsidRPr="0083722F" w:rsidRDefault="000D412A" w:rsidP="000D412A">
      <w:pPr>
        <w:pStyle w:val="ListParagraph"/>
        <w:numPr>
          <w:ilvl w:val="0"/>
          <w:numId w:val="1"/>
        </w:numPr>
        <w:spacing w:line="276" w:lineRule="auto"/>
        <w:contextualSpacing/>
        <w:jc w:val="both"/>
        <w:rPr>
          <w:rFonts w:eastAsiaTheme="minorEastAsia" w:cs="Arial"/>
          <w:color w:val="000000" w:themeColor="text1"/>
          <w:kern w:val="24"/>
          <w:sz w:val="22"/>
          <w:szCs w:val="22"/>
          <w:lang w:eastAsia="en-GB"/>
        </w:rPr>
      </w:pPr>
      <w:r w:rsidRPr="0083722F">
        <w:rPr>
          <w:rFonts w:eastAsiaTheme="minorEastAsia" w:cs="Arial"/>
          <w:color w:val="000000" w:themeColor="text1"/>
          <w:kern w:val="24"/>
          <w:sz w:val="22"/>
          <w:szCs w:val="22"/>
          <w:lang w:eastAsia="en-GB"/>
        </w:rPr>
        <w:t>Identifying gaps in provision and, where appropriate, making recommendations on how to address those gaps, including identifying and highlighting potential opportunities for funding.</w:t>
      </w:r>
    </w:p>
    <w:p w14:paraId="5C986456" w14:textId="77777777" w:rsidR="000D412A" w:rsidRPr="0083722F" w:rsidRDefault="000D412A" w:rsidP="000D412A">
      <w:pPr>
        <w:pStyle w:val="ListParagraph"/>
        <w:rPr>
          <w:rFonts w:eastAsiaTheme="minorEastAsia" w:cs="Arial"/>
          <w:color w:val="000000" w:themeColor="text1"/>
          <w:kern w:val="24"/>
          <w:sz w:val="22"/>
          <w:szCs w:val="22"/>
          <w:lang w:eastAsia="en-GB"/>
        </w:rPr>
      </w:pPr>
    </w:p>
    <w:p w14:paraId="379A23D6" w14:textId="1E1FE82F" w:rsidR="000D412A" w:rsidRPr="0083722F" w:rsidRDefault="000D412A" w:rsidP="000D412A">
      <w:pPr>
        <w:pStyle w:val="Indent"/>
        <w:numPr>
          <w:ilvl w:val="0"/>
          <w:numId w:val="2"/>
        </w:numPr>
        <w:jc w:val="both"/>
        <w:rPr>
          <w:rFonts w:cs="Arial"/>
          <w:b/>
          <w:bCs/>
          <w:sz w:val="24"/>
          <w:szCs w:val="24"/>
        </w:rPr>
      </w:pPr>
      <w:r w:rsidRPr="0083722F">
        <w:rPr>
          <w:rFonts w:cs="Arial"/>
          <w:b/>
          <w:bCs/>
          <w:sz w:val="24"/>
          <w:szCs w:val="24"/>
        </w:rPr>
        <w:t>Powers</w:t>
      </w:r>
    </w:p>
    <w:p w14:paraId="2F5D8E6D" w14:textId="77777777" w:rsidR="000D412A" w:rsidRPr="0083722F" w:rsidRDefault="000D412A" w:rsidP="000D412A">
      <w:pPr>
        <w:pStyle w:val="Indent"/>
        <w:ind w:hanging="1134"/>
        <w:jc w:val="both"/>
        <w:rPr>
          <w:rFonts w:cs="Arial"/>
          <w:b/>
          <w:bCs/>
          <w:sz w:val="22"/>
          <w:szCs w:val="22"/>
        </w:rPr>
      </w:pPr>
    </w:p>
    <w:p w14:paraId="332DC297" w14:textId="77777777" w:rsidR="000D412A" w:rsidRPr="0083722F" w:rsidRDefault="000D412A" w:rsidP="000D412A">
      <w:pPr>
        <w:pStyle w:val="Indent"/>
        <w:ind w:hanging="1134"/>
        <w:jc w:val="both"/>
        <w:rPr>
          <w:rFonts w:cs="Arial"/>
          <w:bCs/>
          <w:sz w:val="22"/>
          <w:szCs w:val="22"/>
        </w:rPr>
      </w:pPr>
      <w:r w:rsidRPr="0083722F">
        <w:rPr>
          <w:rFonts w:cs="Arial"/>
          <w:b/>
          <w:bCs/>
          <w:sz w:val="22"/>
          <w:szCs w:val="22"/>
        </w:rPr>
        <w:tab/>
      </w:r>
      <w:r w:rsidRPr="0083722F">
        <w:rPr>
          <w:rFonts w:cs="Arial"/>
          <w:bCs/>
          <w:sz w:val="22"/>
          <w:szCs w:val="22"/>
        </w:rPr>
        <w:t>In order to achieve its aims, and operate as an independent and sustainable network, Media Literacy Ireland will, where appropriate, have the freedom to:</w:t>
      </w:r>
    </w:p>
    <w:p w14:paraId="7D8EF045" w14:textId="77777777" w:rsidR="000D412A" w:rsidRPr="0083722F" w:rsidRDefault="000D412A" w:rsidP="000D412A">
      <w:pPr>
        <w:pStyle w:val="Indent"/>
        <w:ind w:hanging="1134"/>
        <w:jc w:val="both"/>
        <w:rPr>
          <w:rFonts w:cs="Arial"/>
          <w:b/>
          <w:bCs/>
          <w:sz w:val="22"/>
          <w:szCs w:val="22"/>
        </w:rPr>
      </w:pPr>
    </w:p>
    <w:p w14:paraId="6FA489F7"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Elect a Steering Group, Working Groups and appoint additional support as necessary;</w:t>
      </w:r>
    </w:p>
    <w:p w14:paraId="164DAF29" w14:textId="77777777" w:rsidR="000D412A" w:rsidRPr="00FB7A3E" w:rsidRDefault="000D412A" w:rsidP="000D412A">
      <w:pPr>
        <w:pStyle w:val="Indent"/>
        <w:ind w:left="1500" w:firstLine="0"/>
        <w:jc w:val="both"/>
        <w:rPr>
          <w:rFonts w:cs="Arial"/>
          <w:bCs/>
          <w:sz w:val="22"/>
          <w:szCs w:val="22"/>
        </w:rPr>
      </w:pPr>
    </w:p>
    <w:p w14:paraId="60D48B16" w14:textId="0B0AF2BA" w:rsidR="00853004" w:rsidRPr="00FB7A3E" w:rsidRDefault="00853004" w:rsidP="000D412A">
      <w:pPr>
        <w:pStyle w:val="Indent"/>
        <w:numPr>
          <w:ilvl w:val="0"/>
          <w:numId w:val="3"/>
        </w:numPr>
        <w:jc w:val="both"/>
        <w:rPr>
          <w:rFonts w:cs="Arial"/>
          <w:bCs/>
          <w:sz w:val="22"/>
          <w:szCs w:val="22"/>
        </w:rPr>
      </w:pPr>
      <w:r w:rsidRPr="00FB7A3E">
        <w:rPr>
          <w:rFonts w:cs="Arial"/>
          <w:bCs/>
          <w:sz w:val="22"/>
          <w:szCs w:val="22"/>
        </w:rPr>
        <w:t>Update the Constitution, subject to ratification by the mem</w:t>
      </w:r>
      <w:r w:rsidR="00C8214E" w:rsidRPr="00FB7A3E">
        <w:rPr>
          <w:rFonts w:cs="Arial"/>
          <w:bCs/>
          <w:sz w:val="22"/>
          <w:szCs w:val="22"/>
        </w:rPr>
        <w:t>b</w:t>
      </w:r>
      <w:r w:rsidRPr="00FB7A3E">
        <w:rPr>
          <w:rFonts w:cs="Arial"/>
          <w:bCs/>
          <w:sz w:val="22"/>
          <w:szCs w:val="22"/>
        </w:rPr>
        <w:t>ership;</w:t>
      </w:r>
    </w:p>
    <w:p w14:paraId="54E8A2A8" w14:textId="77777777" w:rsidR="00853004" w:rsidRPr="00FB7A3E" w:rsidRDefault="00853004" w:rsidP="00C8214E">
      <w:pPr>
        <w:pStyle w:val="ListParagraph"/>
        <w:rPr>
          <w:rFonts w:cs="Arial"/>
          <w:bCs/>
          <w:sz w:val="22"/>
          <w:szCs w:val="22"/>
        </w:rPr>
      </w:pPr>
    </w:p>
    <w:p w14:paraId="3D45770F" w14:textId="5E9A4EF9"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Organise events, courses, campaigns and other relevant activities;</w:t>
      </w:r>
    </w:p>
    <w:p w14:paraId="2CF55903" w14:textId="77777777" w:rsidR="000D412A" w:rsidRPr="00FB7A3E" w:rsidRDefault="000D412A" w:rsidP="000D412A">
      <w:pPr>
        <w:pStyle w:val="ListParagraph"/>
        <w:rPr>
          <w:rFonts w:cs="Arial"/>
          <w:bCs/>
          <w:sz w:val="22"/>
          <w:szCs w:val="22"/>
        </w:rPr>
      </w:pPr>
    </w:p>
    <w:p w14:paraId="5B648468"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Work with other groups and exchange information (in line with data protection);</w:t>
      </w:r>
    </w:p>
    <w:p w14:paraId="3A386C16" w14:textId="77777777" w:rsidR="000D412A" w:rsidRPr="00FB7A3E" w:rsidRDefault="000D412A" w:rsidP="000D412A">
      <w:pPr>
        <w:pStyle w:val="ListParagraph"/>
        <w:rPr>
          <w:rFonts w:cs="Arial"/>
          <w:bCs/>
          <w:sz w:val="22"/>
          <w:szCs w:val="22"/>
        </w:rPr>
      </w:pPr>
    </w:p>
    <w:p w14:paraId="21976DD2"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Facilitate the development of cross-sector projects and resources;</w:t>
      </w:r>
    </w:p>
    <w:p w14:paraId="495CE55C" w14:textId="77777777" w:rsidR="000D412A" w:rsidRPr="00FB7A3E" w:rsidRDefault="000D412A" w:rsidP="000D412A">
      <w:pPr>
        <w:pStyle w:val="ListParagraph"/>
        <w:rPr>
          <w:rFonts w:cs="Arial"/>
          <w:bCs/>
          <w:sz w:val="22"/>
          <w:szCs w:val="22"/>
        </w:rPr>
      </w:pPr>
    </w:p>
    <w:p w14:paraId="0BD7CC9F"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Gather, disseminate and publish information to foster the promotion of media literacy;</w:t>
      </w:r>
    </w:p>
    <w:p w14:paraId="70D1AD33" w14:textId="77777777" w:rsidR="000D412A" w:rsidRPr="00FB7A3E" w:rsidRDefault="000D412A" w:rsidP="000D412A">
      <w:pPr>
        <w:pStyle w:val="ListParagraph"/>
        <w:rPr>
          <w:rFonts w:cs="Arial"/>
          <w:bCs/>
          <w:sz w:val="22"/>
          <w:szCs w:val="22"/>
        </w:rPr>
      </w:pPr>
    </w:p>
    <w:p w14:paraId="36EE7BA2"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 xml:space="preserve">Carry out consultations and research studies; </w:t>
      </w:r>
    </w:p>
    <w:p w14:paraId="7609C44C" w14:textId="77777777" w:rsidR="000D412A" w:rsidRPr="00FB7A3E" w:rsidRDefault="000D412A" w:rsidP="000D412A">
      <w:pPr>
        <w:pStyle w:val="ListParagraph"/>
        <w:rPr>
          <w:rFonts w:cs="Arial"/>
          <w:bCs/>
          <w:sz w:val="22"/>
          <w:szCs w:val="22"/>
        </w:rPr>
      </w:pPr>
    </w:p>
    <w:p w14:paraId="6FBC9EA1"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Incorporate as a legal entity;</w:t>
      </w:r>
    </w:p>
    <w:p w14:paraId="321E6C9E" w14:textId="77777777" w:rsidR="000D412A" w:rsidRPr="00FB7A3E" w:rsidRDefault="000D412A" w:rsidP="000D412A">
      <w:pPr>
        <w:pStyle w:val="ListParagraph"/>
        <w:rPr>
          <w:rFonts w:cs="Arial"/>
          <w:bCs/>
          <w:sz w:val="22"/>
          <w:szCs w:val="22"/>
        </w:rPr>
      </w:pPr>
    </w:p>
    <w:p w14:paraId="5439B30D" w14:textId="77777777" w:rsidR="000D412A" w:rsidRPr="00FB7A3E" w:rsidRDefault="000D412A" w:rsidP="000D412A">
      <w:pPr>
        <w:pStyle w:val="Indent"/>
        <w:numPr>
          <w:ilvl w:val="0"/>
          <w:numId w:val="3"/>
        </w:numPr>
        <w:jc w:val="both"/>
        <w:rPr>
          <w:rFonts w:cs="Arial"/>
          <w:bCs/>
          <w:sz w:val="22"/>
          <w:szCs w:val="22"/>
        </w:rPr>
      </w:pPr>
      <w:r w:rsidRPr="00FB7A3E">
        <w:rPr>
          <w:rFonts w:cs="Arial"/>
          <w:bCs/>
          <w:sz w:val="22"/>
          <w:szCs w:val="22"/>
        </w:rPr>
        <w:t xml:space="preserve">Seek sources of funding to ensure adequate, independent resourcing; </w:t>
      </w:r>
    </w:p>
    <w:p w14:paraId="4496E8C4" w14:textId="77777777" w:rsidR="000D412A" w:rsidRPr="00FB7A3E" w:rsidRDefault="000D412A" w:rsidP="000D412A">
      <w:pPr>
        <w:pStyle w:val="ListParagraph"/>
        <w:rPr>
          <w:rFonts w:cs="Arial"/>
          <w:bCs/>
          <w:sz w:val="22"/>
          <w:szCs w:val="22"/>
        </w:rPr>
      </w:pPr>
    </w:p>
    <w:p w14:paraId="73E4F9C9" w14:textId="324F7EA5" w:rsidR="00C8214E" w:rsidRPr="00FB7A3E" w:rsidRDefault="000D412A" w:rsidP="00C8214E">
      <w:pPr>
        <w:pStyle w:val="Indent"/>
        <w:numPr>
          <w:ilvl w:val="0"/>
          <w:numId w:val="3"/>
        </w:numPr>
        <w:jc w:val="both"/>
        <w:rPr>
          <w:rFonts w:cs="Arial"/>
          <w:bCs/>
          <w:sz w:val="22"/>
          <w:szCs w:val="22"/>
        </w:rPr>
      </w:pPr>
      <w:r w:rsidRPr="00FB7A3E">
        <w:rPr>
          <w:rFonts w:cs="Arial"/>
          <w:bCs/>
          <w:sz w:val="22"/>
          <w:szCs w:val="22"/>
        </w:rPr>
        <w:t>Be dissolved by a two-thirds majority of quorum votes to do so;</w:t>
      </w:r>
    </w:p>
    <w:p w14:paraId="2EBA45B3" w14:textId="77777777" w:rsidR="00C8214E" w:rsidRPr="00FB7A3E" w:rsidRDefault="00C8214E" w:rsidP="00C8214E">
      <w:pPr>
        <w:pStyle w:val="ListParagraph"/>
        <w:rPr>
          <w:rFonts w:cs="Arial"/>
          <w:bCs/>
          <w:sz w:val="22"/>
          <w:szCs w:val="22"/>
        </w:rPr>
      </w:pPr>
    </w:p>
    <w:p w14:paraId="477486CC" w14:textId="61AAE375" w:rsidR="000D412A" w:rsidRPr="00FB7A3E" w:rsidRDefault="000D412A" w:rsidP="00C8214E">
      <w:pPr>
        <w:pStyle w:val="Indent"/>
        <w:numPr>
          <w:ilvl w:val="0"/>
          <w:numId w:val="3"/>
        </w:numPr>
        <w:jc w:val="both"/>
        <w:rPr>
          <w:rFonts w:cs="Arial"/>
          <w:bCs/>
          <w:sz w:val="22"/>
          <w:szCs w:val="22"/>
        </w:rPr>
      </w:pPr>
      <w:r w:rsidRPr="00FB7A3E">
        <w:rPr>
          <w:rFonts w:cs="Arial"/>
          <w:bCs/>
          <w:sz w:val="22"/>
          <w:szCs w:val="22"/>
        </w:rPr>
        <w:t>Identify additional categories of membership.</w:t>
      </w:r>
    </w:p>
    <w:p w14:paraId="4C367967" w14:textId="7AEE8B6C" w:rsidR="000D412A" w:rsidRPr="00FB7A3E" w:rsidRDefault="000D412A" w:rsidP="000D412A">
      <w:pPr>
        <w:pStyle w:val="Indent"/>
        <w:jc w:val="both"/>
        <w:rPr>
          <w:rFonts w:cs="Arial"/>
          <w:bCs/>
          <w:sz w:val="22"/>
          <w:szCs w:val="22"/>
        </w:rPr>
      </w:pPr>
    </w:p>
    <w:p w14:paraId="384AF46A" w14:textId="77777777" w:rsidR="000D412A" w:rsidRPr="00FB7A3E" w:rsidRDefault="000D412A" w:rsidP="000D412A">
      <w:pPr>
        <w:pStyle w:val="ListParagraph"/>
        <w:spacing w:line="276" w:lineRule="auto"/>
        <w:ind w:left="1494"/>
        <w:contextualSpacing/>
        <w:jc w:val="both"/>
        <w:rPr>
          <w:rFonts w:eastAsiaTheme="minorEastAsia" w:cs="Arial"/>
          <w:color w:val="000000" w:themeColor="text1"/>
          <w:kern w:val="24"/>
          <w:sz w:val="22"/>
          <w:szCs w:val="22"/>
          <w:lang w:eastAsia="en-GB"/>
        </w:rPr>
      </w:pPr>
    </w:p>
    <w:p w14:paraId="2E8F5A81" w14:textId="31E3A28E" w:rsidR="000D412A" w:rsidRPr="00FB7A3E" w:rsidRDefault="000D412A" w:rsidP="000D412A">
      <w:pPr>
        <w:pStyle w:val="ListParagraph"/>
        <w:rPr>
          <w:rFonts w:eastAsiaTheme="minorEastAsia" w:cs="Arial"/>
          <w:color w:val="000000" w:themeColor="text1"/>
          <w:kern w:val="24"/>
          <w:sz w:val="22"/>
          <w:szCs w:val="22"/>
          <w:lang w:eastAsia="en-GB"/>
        </w:rPr>
      </w:pPr>
    </w:p>
    <w:p w14:paraId="04DFF330" w14:textId="1E81247F" w:rsidR="0083722F" w:rsidRPr="00FB7A3E" w:rsidRDefault="0083722F" w:rsidP="000D412A">
      <w:pPr>
        <w:pStyle w:val="ListParagraph"/>
        <w:rPr>
          <w:rFonts w:eastAsiaTheme="minorEastAsia" w:cs="Arial"/>
          <w:color w:val="000000" w:themeColor="text1"/>
          <w:kern w:val="24"/>
          <w:sz w:val="22"/>
          <w:szCs w:val="22"/>
          <w:lang w:eastAsia="en-GB"/>
        </w:rPr>
      </w:pPr>
    </w:p>
    <w:p w14:paraId="5B61EE7B" w14:textId="5706D66C" w:rsidR="0083722F" w:rsidRPr="00FB7A3E" w:rsidRDefault="0083722F" w:rsidP="000D412A">
      <w:pPr>
        <w:pStyle w:val="ListParagraph"/>
        <w:rPr>
          <w:rFonts w:eastAsiaTheme="minorEastAsia" w:cs="Arial"/>
          <w:color w:val="000000" w:themeColor="text1"/>
          <w:kern w:val="24"/>
          <w:sz w:val="22"/>
          <w:szCs w:val="22"/>
          <w:lang w:eastAsia="en-GB"/>
        </w:rPr>
      </w:pPr>
    </w:p>
    <w:p w14:paraId="3C5CE319" w14:textId="52810535" w:rsidR="0083722F" w:rsidRPr="00FB7A3E" w:rsidRDefault="0083722F" w:rsidP="000D412A">
      <w:pPr>
        <w:pStyle w:val="ListParagraph"/>
        <w:rPr>
          <w:rFonts w:eastAsiaTheme="minorEastAsia" w:cs="Arial"/>
          <w:color w:val="000000" w:themeColor="text1"/>
          <w:kern w:val="24"/>
          <w:sz w:val="22"/>
          <w:szCs w:val="22"/>
          <w:lang w:eastAsia="en-GB"/>
        </w:rPr>
      </w:pPr>
    </w:p>
    <w:p w14:paraId="3AB194E7" w14:textId="49AA22CE" w:rsidR="0083722F" w:rsidRPr="00FB7A3E" w:rsidRDefault="0083722F" w:rsidP="000D412A">
      <w:pPr>
        <w:pStyle w:val="ListParagraph"/>
        <w:rPr>
          <w:rFonts w:eastAsiaTheme="minorEastAsia" w:cs="Arial"/>
          <w:color w:val="000000" w:themeColor="text1"/>
          <w:kern w:val="24"/>
          <w:sz w:val="22"/>
          <w:szCs w:val="22"/>
          <w:lang w:eastAsia="en-GB"/>
        </w:rPr>
      </w:pPr>
    </w:p>
    <w:p w14:paraId="1F061E37" w14:textId="48C1F49A" w:rsidR="0083722F" w:rsidRPr="00FB7A3E" w:rsidRDefault="0083722F" w:rsidP="000D412A">
      <w:pPr>
        <w:pStyle w:val="ListParagraph"/>
        <w:rPr>
          <w:rFonts w:eastAsiaTheme="minorEastAsia" w:cs="Arial"/>
          <w:color w:val="000000" w:themeColor="text1"/>
          <w:kern w:val="24"/>
          <w:sz w:val="22"/>
          <w:szCs w:val="22"/>
          <w:lang w:eastAsia="en-GB"/>
        </w:rPr>
      </w:pPr>
    </w:p>
    <w:p w14:paraId="53D1A2DE" w14:textId="2C620035" w:rsidR="0083722F" w:rsidRPr="00FB7A3E" w:rsidRDefault="0083722F" w:rsidP="000D412A">
      <w:pPr>
        <w:pStyle w:val="ListParagraph"/>
        <w:rPr>
          <w:rFonts w:eastAsiaTheme="minorEastAsia" w:cs="Arial"/>
          <w:color w:val="000000" w:themeColor="text1"/>
          <w:kern w:val="24"/>
          <w:sz w:val="22"/>
          <w:szCs w:val="22"/>
          <w:lang w:eastAsia="en-GB"/>
        </w:rPr>
      </w:pPr>
    </w:p>
    <w:p w14:paraId="46AEB7C3" w14:textId="37CC8AC2" w:rsidR="0083722F" w:rsidRPr="00FB7A3E" w:rsidRDefault="0083722F" w:rsidP="000D412A">
      <w:pPr>
        <w:pStyle w:val="ListParagraph"/>
        <w:rPr>
          <w:rFonts w:eastAsiaTheme="minorEastAsia" w:cs="Arial"/>
          <w:color w:val="000000" w:themeColor="text1"/>
          <w:kern w:val="24"/>
          <w:sz w:val="22"/>
          <w:szCs w:val="22"/>
          <w:lang w:eastAsia="en-GB"/>
        </w:rPr>
      </w:pPr>
    </w:p>
    <w:p w14:paraId="3CF402ED" w14:textId="78211EC1" w:rsidR="0083722F" w:rsidRPr="00FB7A3E" w:rsidRDefault="0083722F" w:rsidP="000D412A">
      <w:pPr>
        <w:pStyle w:val="ListParagraph"/>
        <w:rPr>
          <w:rFonts w:eastAsiaTheme="minorEastAsia" w:cs="Arial"/>
          <w:color w:val="000000" w:themeColor="text1"/>
          <w:kern w:val="24"/>
          <w:sz w:val="22"/>
          <w:szCs w:val="22"/>
          <w:lang w:eastAsia="en-GB"/>
        </w:rPr>
      </w:pPr>
    </w:p>
    <w:p w14:paraId="29A5B818" w14:textId="55942C70" w:rsidR="0083722F" w:rsidRPr="00FB7A3E" w:rsidRDefault="0083722F" w:rsidP="000D412A">
      <w:pPr>
        <w:pStyle w:val="ListParagraph"/>
        <w:rPr>
          <w:rFonts w:eastAsiaTheme="minorEastAsia" w:cs="Arial"/>
          <w:color w:val="000000" w:themeColor="text1"/>
          <w:kern w:val="24"/>
          <w:sz w:val="22"/>
          <w:szCs w:val="22"/>
          <w:lang w:eastAsia="en-GB"/>
        </w:rPr>
      </w:pPr>
    </w:p>
    <w:p w14:paraId="3079959D" w14:textId="436D621B" w:rsidR="0083722F" w:rsidRPr="00FB7A3E" w:rsidRDefault="0083722F" w:rsidP="000D412A">
      <w:pPr>
        <w:pStyle w:val="ListParagraph"/>
        <w:rPr>
          <w:rFonts w:eastAsiaTheme="minorEastAsia" w:cs="Arial"/>
          <w:color w:val="000000" w:themeColor="text1"/>
          <w:kern w:val="24"/>
          <w:sz w:val="22"/>
          <w:szCs w:val="22"/>
          <w:lang w:eastAsia="en-GB"/>
        </w:rPr>
      </w:pPr>
    </w:p>
    <w:p w14:paraId="565976E1" w14:textId="4132841C" w:rsidR="0083722F" w:rsidRPr="00FB7A3E" w:rsidRDefault="0083722F" w:rsidP="000D412A">
      <w:pPr>
        <w:pStyle w:val="ListParagraph"/>
        <w:rPr>
          <w:rFonts w:eastAsiaTheme="minorEastAsia" w:cs="Arial"/>
          <w:color w:val="000000" w:themeColor="text1"/>
          <w:kern w:val="24"/>
          <w:sz w:val="22"/>
          <w:szCs w:val="22"/>
          <w:lang w:eastAsia="en-GB"/>
        </w:rPr>
      </w:pPr>
    </w:p>
    <w:p w14:paraId="4A02EF00" w14:textId="6D97C21E" w:rsidR="0083722F" w:rsidRPr="00FB7A3E" w:rsidRDefault="0083722F" w:rsidP="000D412A">
      <w:pPr>
        <w:pStyle w:val="ListParagraph"/>
        <w:rPr>
          <w:rFonts w:eastAsiaTheme="minorEastAsia" w:cs="Arial"/>
          <w:color w:val="000000" w:themeColor="text1"/>
          <w:kern w:val="24"/>
          <w:sz w:val="22"/>
          <w:szCs w:val="22"/>
          <w:lang w:eastAsia="en-GB"/>
        </w:rPr>
      </w:pPr>
    </w:p>
    <w:p w14:paraId="71FEE10C" w14:textId="5A0C75C8" w:rsidR="0083722F" w:rsidRPr="00FB7A3E" w:rsidRDefault="0083722F" w:rsidP="000D412A">
      <w:pPr>
        <w:pStyle w:val="ListParagraph"/>
        <w:rPr>
          <w:rFonts w:eastAsiaTheme="minorEastAsia" w:cs="Arial"/>
          <w:color w:val="000000" w:themeColor="text1"/>
          <w:kern w:val="24"/>
          <w:sz w:val="22"/>
          <w:szCs w:val="22"/>
          <w:lang w:eastAsia="en-GB"/>
        </w:rPr>
      </w:pPr>
    </w:p>
    <w:p w14:paraId="2B0F4D34" w14:textId="05118BAD" w:rsidR="0083722F" w:rsidRPr="00FB7A3E" w:rsidRDefault="0083722F" w:rsidP="000D412A">
      <w:pPr>
        <w:pStyle w:val="ListParagraph"/>
        <w:rPr>
          <w:rFonts w:eastAsiaTheme="minorEastAsia" w:cs="Arial"/>
          <w:color w:val="000000" w:themeColor="text1"/>
          <w:kern w:val="24"/>
          <w:sz w:val="22"/>
          <w:szCs w:val="22"/>
          <w:lang w:eastAsia="en-GB"/>
        </w:rPr>
      </w:pPr>
    </w:p>
    <w:p w14:paraId="0D281FC7" w14:textId="77777777" w:rsidR="0083722F" w:rsidRPr="00FB7A3E" w:rsidRDefault="0083722F" w:rsidP="000D412A">
      <w:pPr>
        <w:pStyle w:val="ListParagraph"/>
        <w:rPr>
          <w:rFonts w:eastAsiaTheme="minorEastAsia" w:cs="Arial"/>
          <w:color w:val="000000" w:themeColor="text1"/>
          <w:kern w:val="24"/>
          <w:sz w:val="22"/>
          <w:szCs w:val="22"/>
          <w:lang w:eastAsia="en-GB"/>
        </w:rPr>
      </w:pPr>
    </w:p>
    <w:p w14:paraId="61812134" w14:textId="77777777" w:rsidR="0083722F" w:rsidRPr="00FB7A3E" w:rsidRDefault="0083722F" w:rsidP="0083722F">
      <w:pPr>
        <w:pStyle w:val="Indent"/>
        <w:ind w:left="720" w:firstLine="0"/>
        <w:jc w:val="both"/>
        <w:rPr>
          <w:rFonts w:cs="Arial"/>
          <w:b/>
          <w:bCs/>
          <w:sz w:val="24"/>
          <w:szCs w:val="24"/>
        </w:rPr>
      </w:pPr>
    </w:p>
    <w:p w14:paraId="4C8FD217" w14:textId="2A498507" w:rsidR="000D412A" w:rsidRPr="00FB7A3E" w:rsidRDefault="000D412A" w:rsidP="000D412A">
      <w:pPr>
        <w:pStyle w:val="Indent"/>
        <w:numPr>
          <w:ilvl w:val="0"/>
          <w:numId w:val="2"/>
        </w:numPr>
        <w:jc w:val="both"/>
        <w:rPr>
          <w:rFonts w:cs="Arial"/>
          <w:b/>
          <w:bCs/>
          <w:sz w:val="24"/>
          <w:szCs w:val="24"/>
        </w:rPr>
      </w:pPr>
      <w:r w:rsidRPr="00FB7A3E">
        <w:rPr>
          <w:rFonts w:cs="Arial"/>
          <w:b/>
          <w:bCs/>
          <w:sz w:val="24"/>
          <w:szCs w:val="24"/>
        </w:rPr>
        <w:t>Memberships and activities</w:t>
      </w:r>
    </w:p>
    <w:p w14:paraId="3AF54F97" w14:textId="77777777" w:rsidR="000D412A" w:rsidRPr="00FB7A3E" w:rsidRDefault="000D412A" w:rsidP="000D412A">
      <w:pPr>
        <w:pStyle w:val="Indent"/>
        <w:ind w:left="0" w:firstLine="0"/>
        <w:jc w:val="both"/>
        <w:rPr>
          <w:rFonts w:cs="Arial"/>
          <w:b/>
          <w:sz w:val="22"/>
          <w:szCs w:val="22"/>
        </w:rPr>
      </w:pPr>
    </w:p>
    <w:p w14:paraId="334B390F" w14:textId="7A30C382" w:rsidR="000D412A" w:rsidRPr="00FB7A3E" w:rsidRDefault="000D412A" w:rsidP="000D412A">
      <w:pPr>
        <w:pStyle w:val="Indent"/>
        <w:ind w:firstLine="0"/>
        <w:jc w:val="both"/>
        <w:rPr>
          <w:rFonts w:cs="Arial"/>
          <w:b/>
          <w:sz w:val="22"/>
          <w:szCs w:val="22"/>
        </w:rPr>
      </w:pPr>
      <w:r w:rsidRPr="00FB7A3E">
        <w:rPr>
          <w:rFonts w:cs="Arial"/>
          <w:b/>
          <w:sz w:val="22"/>
          <w:szCs w:val="22"/>
        </w:rPr>
        <w:t xml:space="preserve">4.1 </w:t>
      </w:r>
      <w:r w:rsidR="0083722F" w:rsidRPr="00FB7A3E">
        <w:rPr>
          <w:rFonts w:cs="Arial"/>
          <w:b/>
          <w:sz w:val="22"/>
          <w:szCs w:val="22"/>
        </w:rPr>
        <w:tab/>
      </w:r>
      <w:r w:rsidRPr="00FB7A3E">
        <w:rPr>
          <w:rFonts w:cs="Arial"/>
          <w:b/>
          <w:sz w:val="22"/>
          <w:szCs w:val="22"/>
        </w:rPr>
        <w:t>Membership</w:t>
      </w:r>
    </w:p>
    <w:p w14:paraId="67D8BC27" w14:textId="77777777" w:rsidR="000D412A" w:rsidRPr="00FB7A3E" w:rsidRDefault="000D412A" w:rsidP="000D412A">
      <w:pPr>
        <w:pStyle w:val="Indent"/>
        <w:ind w:firstLine="0"/>
        <w:jc w:val="both"/>
        <w:rPr>
          <w:rFonts w:cs="Arial"/>
          <w:sz w:val="22"/>
          <w:szCs w:val="22"/>
        </w:rPr>
      </w:pPr>
    </w:p>
    <w:p w14:paraId="12BB0110" w14:textId="5ACD0847" w:rsidR="0083722F" w:rsidRPr="00FB7A3E" w:rsidRDefault="000D412A" w:rsidP="0083722F">
      <w:pPr>
        <w:pStyle w:val="Indent"/>
        <w:ind w:firstLine="0"/>
        <w:jc w:val="both"/>
        <w:rPr>
          <w:rFonts w:cs="Arial"/>
          <w:sz w:val="22"/>
          <w:szCs w:val="22"/>
        </w:rPr>
      </w:pPr>
      <w:r w:rsidRPr="00FB7A3E">
        <w:rPr>
          <w:rFonts w:cs="Arial"/>
          <w:sz w:val="22"/>
          <w:szCs w:val="22"/>
        </w:rPr>
        <w:t>Media Literacy Ireland is open to both individuals and organisations who are working to achieve any of the outcomes identified in the BAI’s Media Literacy policy without regard to age, gender, marital status, membership of the Traveller community, family status, sexual orientation, disability, race, nationality, ethnicity or religion, and any other groups protected under law.</w:t>
      </w:r>
    </w:p>
    <w:p w14:paraId="33926742" w14:textId="77777777" w:rsidR="0083722F" w:rsidRPr="00FB7A3E" w:rsidRDefault="0083722F" w:rsidP="000D412A">
      <w:pPr>
        <w:pStyle w:val="Indent"/>
        <w:ind w:firstLine="0"/>
        <w:jc w:val="both"/>
        <w:rPr>
          <w:rFonts w:cs="Arial"/>
          <w:sz w:val="22"/>
          <w:szCs w:val="22"/>
        </w:rPr>
      </w:pPr>
    </w:p>
    <w:p w14:paraId="1F6D41FB" w14:textId="2B24886C" w:rsidR="000D412A" w:rsidRPr="00FB7A3E" w:rsidRDefault="000D412A" w:rsidP="000D412A">
      <w:pPr>
        <w:pStyle w:val="Indent"/>
        <w:ind w:firstLine="0"/>
        <w:jc w:val="both"/>
        <w:rPr>
          <w:rFonts w:cs="Arial"/>
          <w:sz w:val="22"/>
          <w:szCs w:val="22"/>
        </w:rPr>
      </w:pPr>
      <w:r w:rsidRPr="00FB7A3E">
        <w:rPr>
          <w:rFonts w:cs="Arial"/>
          <w:sz w:val="22"/>
          <w:szCs w:val="22"/>
        </w:rPr>
        <w:t xml:space="preserve">Membership is free of charge but members will be expected to share skills, knowledge, experience and resources in relation to media literacy with other members. </w:t>
      </w:r>
    </w:p>
    <w:p w14:paraId="3D88F351" w14:textId="77777777" w:rsidR="000D412A" w:rsidRPr="00FB7A3E" w:rsidRDefault="000D412A" w:rsidP="000D412A">
      <w:pPr>
        <w:pStyle w:val="Indent"/>
        <w:ind w:firstLine="0"/>
        <w:jc w:val="both"/>
        <w:rPr>
          <w:rFonts w:cs="Arial"/>
          <w:sz w:val="22"/>
          <w:szCs w:val="22"/>
        </w:rPr>
      </w:pPr>
    </w:p>
    <w:p w14:paraId="49EB444D" w14:textId="77777777" w:rsidR="000D412A" w:rsidRPr="00FB7A3E" w:rsidRDefault="000D412A" w:rsidP="000D412A">
      <w:pPr>
        <w:pStyle w:val="Indent"/>
        <w:ind w:firstLine="0"/>
        <w:jc w:val="both"/>
        <w:rPr>
          <w:rFonts w:cs="Arial"/>
          <w:sz w:val="22"/>
          <w:szCs w:val="22"/>
        </w:rPr>
      </w:pPr>
      <w:r w:rsidRPr="00FB7A3E">
        <w:rPr>
          <w:rFonts w:cs="Arial"/>
          <w:sz w:val="22"/>
          <w:szCs w:val="22"/>
        </w:rPr>
        <w:t>In order to become members, individuals or organisations should:</w:t>
      </w:r>
    </w:p>
    <w:p w14:paraId="61A82645" w14:textId="77777777" w:rsidR="000D412A" w:rsidRPr="00FB7A3E" w:rsidRDefault="000D412A" w:rsidP="000D412A">
      <w:pPr>
        <w:pStyle w:val="Indent"/>
        <w:ind w:firstLine="0"/>
        <w:jc w:val="both"/>
        <w:rPr>
          <w:rFonts w:cs="Arial"/>
          <w:sz w:val="22"/>
          <w:szCs w:val="22"/>
        </w:rPr>
      </w:pPr>
    </w:p>
    <w:p w14:paraId="0AD11F47" w14:textId="77777777" w:rsidR="000D412A" w:rsidRPr="00FB7A3E" w:rsidRDefault="000D412A" w:rsidP="000D412A">
      <w:pPr>
        <w:pStyle w:val="ListParagraph"/>
        <w:numPr>
          <w:ilvl w:val="0"/>
          <w:numId w:val="4"/>
        </w:numPr>
        <w:rPr>
          <w:rFonts w:cs="Arial"/>
          <w:sz w:val="22"/>
          <w:szCs w:val="22"/>
        </w:rPr>
      </w:pPr>
      <w:r w:rsidRPr="00FB7A3E">
        <w:rPr>
          <w:rFonts w:cs="Arial"/>
          <w:sz w:val="22"/>
          <w:szCs w:val="22"/>
        </w:rPr>
        <w:t xml:space="preserve">Register as a member via Media Literacy Ireland’s website. </w:t>
      </w:r>
    </w:p>
    <w:p w14:paraId="13A9A416" w14:textId="77777777" w:rsidR="000D412A" w:rsidRPr="00FB7A3E" w:rsidRDefault="000D412A" w:rsidP="000D412A">
      <w:pPr>
        <w:pStyle w:val="ListParagraph"/>
        <w:numPr>
          <w:ilvl w:val="0"/>
          <w:numId w:val="4"/>
        </w:numPr>
        <w:rPr>
          <w:rFonts w:cs="Arial"/>
          <w:sz w:val="22"/>
          <w:szCs w:val="22"/>
        </w:rPr>
      </w:pPr>
      <w:r w:rsidRPr="00FB7A3E">
        <w:rPr>
          <w:rFonts w:cs="Arial"/>
          <w:sz w:val="22"/>
          <w:szCs w:val="22"/>
        </w:rPr>
        <w:t>Agree to receive communications from the MLI.</w:t>
      </w:r>
    </w:p>
    <w:p w14:paraId="6E08A9CB" w14:textId="77777777" w:rsidR="000D412A" w:rsidRPr="00FB7A3E" w:rsidRDefault="000D412A" w:rsidP="000D412A">
      <w:pPr>
        <w:pStyle w:val="ListParagraph"/>
        <w:numPr>
          <w:ilvl w:val="0"/>
          <w:numId w:val="4"/>
        </w:numPr>
        <w:rPr>
          <w:rFonts w:cs="Arial"/>
          <w:sz w:val="22"/>
          <w:szCs w:val="22"/>
        </w:rPr>
      </w:pPr>
      <w:r w:rsidRPr="00FB7A3E">
        <w:rPr>
          <w:rFonts w:cs="Arial"/>
          <w:sz w:val="22"/>
          <w:szCs w:val="22"/>
        </w:rPr>
        <w:t xml:space="preserve">Agree to share details such as name, organisation and email with other MLI members and on the members area of the MLI website. N.B. If applicants choose not to share the above information, you will not be granted full membership to the Media Literacy Ireland website. </w:t>
      </w:r>
    </w:p>
    <w:p w14:paraId="5D66CDBA" w14:textId="77777777" w:rsidR="000D412A" w:rsidRPr="00FB7A3E" w:rsidRDefault="000D412A" w:rsidP="000D412A">
      <w:pPr>
        <w:pStyle w:val="Indent"/>
        <w:jc w:val="both"/>
        <w:rPr>
          <w:rFonts w:cs="Arial"/>
          <w:b/>
          <w:bCs/>
          <w:sz w:val="22"/>
          <w:szCs w:val="22"/>
        </w:rPr>
      </w:pPr>
    </w:p>
    <w:p w14:paraId="4BEF3183" w14:textId="77777777" w:rsidR="000D412A" w:rsidRPr="00FB7A3E" w:rsidRDefault="000D412A" w:rsidP="000D412A">
      <w:pPr>
        <w:pStyle w:val="Indent"/>
        <w:ind w:hanging="54"/>
        <w:jc w:val="both"/>
        <w:rPr>
          <w:rFonts w:cs="Arial"/>
          <w:bCs/>
          <w:sz w:val="22"/>
          <w:szCs w:val="22"/>
        </w:rPr>
      </w:pPr>
      <w:r w:rsidRPr="00FB7A3E">
        <w:rPr>
          <w:rFonts w:cs="Arial"/>
          <w:bCs/>
          <w:sz w:val="22"/>
          <w:szCs w:val="22"/>
        </w:rPr>
        <w:t xml:space="preserve">The network will actively seek views and membership from minority groups and those under-represented in the membership base. </w:t>
      </w:r>
    </w:p>
    <w:p w14:paraId="02327D39" w14:textId="77777777" w:rsidR="000D412A" w:rsidRPr="00FB7A3E" w:rsidRDefault="000D412A" w:rsidP="000D412A">
      <w:pPr>
        <w:pStyle w:val="Indent"/>
        <w:ind w:firstLine="0"/>
        <w:jc w:val="both"/>
        <w:rPr>
          <w:rFonts w:cs="Arial"/>
          <w:bCs/>
          <w:sz w:val="22"/>
          <w:szCs w:val="22"/>
        </w:rPr>
      </w:pPr>
    </w:p>
    <w:p w14:paraId="65FA9CFE" w14:textId="77777777" w:rsidR="000D412A" w:rsidRPr="00FB7A3E" w:rsidRDefault="000D412A" w:rsidP="000D412A">
      <w:pPr>
        <w:pStyle w:val="Indent"/>
        <w:ind w:firstLine="0"/>
        <w:jc w:val="both"/>
        <w:rPr>
          <w:rFonts w:cs="Arial"/>
          <w:bCs/>
          <w:sz w:val="22"/>
          <w:szCs w:val="22"/>
        </w:rPr>
      </w:pPr>
      <w:r w:rsidRPr="00FB7A3E">
        <w:rPr>
          <w:rFonts w:cs="Arial"/>
          <w:bCs/>
          <w:sz w:val="22"/>
          <w:szCs w:val="22"/>
        </w:rPr>
        <w:t>Membership of any member may be terminated for good reason by the Steering Group but the member has a right to be heard by the Steering Group before a final decision is made.</w:t>
      </w:r>
    </w:p>
    <w:p w14:paraId="5A659956" w14:textId="77777777" w:rsidR="000D412A" w:rsidRPr="00FB7A3E" w:rsidRDefault="000D412A" w:rsidP="000D412A">
      <w:pPr>
        <w:pStyle w:val="Indent"/>
        <w:ind w:firstLine="0"/>
        <w:jc w:val="both"/>
        <w:rPr>
          <w:rFonts w:cs="Arial"/>
          <w:bCs/>
          <w:sz w:val="22"/>
          <w:szCs w:val="22"/>
        </w:rPr>
      </w:pPr>
    </w:p>
    <w:p w14:paraId="06B859A7" w14:textId="3BC94431" w:rsidR="000D412A" w:rsidRPr="00FB7A3E" w:rsidRDefault="000D412A" w:rsidP="000D412A">
      <w:pPr>
        <w:pStyle w:val="Indent"/>
        <w:ind w:firstLine="0"/>
        <w:jc w:val="both"/>
        <w:rPr>
          <w:rFonts w:cs="Arial"/>
          <w:b/>
          <w:sz w:val="22"/>
          <w:szCs w:val="22"/>
        </w:rPr>
      </w:pPr>
      <w:r w:rsidRPr="00FB7A3E">
        <w:rPr>
          <w:rFonts w:cs="Arial"/>
          <w:b/>
          <w:sz w:val="22"/>
          <w:szCs w:val="22"/>
        </w:rPr>
        <w:t xml:space="preserve">4.2 </w:t>
      </w:r>
      <w:r w:rsidR="0083722F" w:rsidRPr="00FB7A3E">
        <w:rPr>
          <w:rFonts w:cs="Arial"/>
          <w:b/>
          <w:sz w:val="22"/>
          <w:szCs w:val="22"/>
        </w:rPr>
        <w:tab/>
      </w:r>
      <w:r w:rsidRPr="00FB7A3E">
        <w:rPr>
          <w:rFonts w:cs="Arial"/>
          <w:b/>
          <w:sz w:val="22"/>
          <w:szCs w:val="22"/>
        </w:rPr>
        <w:t>Activities</w:t>
      </w:r>
    </w:p>
    <w:p w14:paraId="6954143D" w14:textId="77777777" w:rsidR="000D412A" w:rsidRPr="00FB7A3E" w:rsidRDefault="000D412A" w:rsidP="000D412A">
      <w:pPr>
        <w:pStyle w:val="Indent"/>
        <w:ind w:firstLine="0"/>
        <w:jc w:val="both"/>
        <w:rPr>
          <w:rFonts w:cs="Arial"/>
          <w:bCs/>
          <w:sz w:val="22"/>
          <w:szCs w:val="22"/>
        </w:rPr>
      </w:pPr>
    </w:p>
    <w:p w14:paraId="59994751" w14:textId="77777777" w:rsidR="000D412A" w:rsidRPr="00FB7A3E" w:rsidRDefault="000D412A" w:rsidP="000D412A">
      <w:pPr>
        <w:pStyle w:val="Indent"/>
        <w:ind w:firstLine="0"/>
        <w:jc w:val="both"/>
        <w:rPr>
          <w:rFonts w:cs="Arial"/>
          <w:sz w:val="22"/>
          <w:szCs w:val="22"/>
        </w:rPr>
      </w:pPr>
      <w:r w:rsidRPr="00FB7A3E">
        <w:rPr>
          <w:rFonts w:cs="Arial"/>
          <w:sz w:val="22"/>
          <w:szCs w:val="22"/>
        </w:rPr>
        <w:t xml:space="preserve">Where possible, Media Literacy Ireland events will be free of charge and will usually be open to all members. </w:t>
      </w:r>
    </w:p>
    <w:p w14:paraId="6851E27D" w14:textId="77777777" w:rsidR="000D412A" w:rsidRPr="00FB7A3E" w:rsidRDefault="000D412A" w:rsidP="000D412A">
      <w:pPr>
        <w:pStyle w:val="Indent"/>
        <w:ind w:firstLine="0"/>
        <w:jc w:val="both"/>
        <w:rPr>
          <w:rFonts w:cs="Arial"/>
          <w:sz w:val="22"/>
          <w:szCs w:val="22"/>
        </w:rPr>
      </w:pPr>
    </w:p>
    <w:p w14:paraId="286ABD1D" w14:textId="1160B6B5" w:rsidR="000D412A" w:rsidRPr="00FB7A3E" w:rsidRDefault="000D412A" w:rsidP="000D412A">
      <w:pPr>
        <w:pStyle w:val="Indent"/>
        <w:ind w:firstLine="0"/>
        <w:jc w:val="both"/>
        <w:rPr>
          <w:rFonts w:cs="Arial"/>
          <w:sz w:val="22"/>
          <w:szCs w:val="22"/>
        </w:rPr>
      </w:pPr>
      <w:r w:rsidRPr="00FB7A3E">
        <w:rPr>
          <w:rFonts w:cs="Arial"/>
          <w:sz w:val="22"/>
          <w:szCs w:val="22"/>
        </w:rPr>
        <w:t>Some events may also be directed at specific groups of interest</w:t>
      </w:r>
    </w:p>
    <w:p w14:paraId="21E5C400" w14:textId="77777777" w:rsidR="000D412A" w:rsidRPr="00FB7A3E" w:rsidRDefault="000D412A" w:rsidP="000D412A">
      <w:pPr>
        <w:pStyle w:val="Indent"/>
        <w:ind w:firstLine="0"/>
        <w:jc w:val="both"/>
        <w:rPr>
          <w:rFonts w:cs="Arial"/>
          <w:sz w:val="22"/>
          <w:szCs w:val="22"/>
        </w:rPr>
      </w:pPr>
    </w:p>
    <w:p w14:paraId="069CEBE6" w14:textId="5DC2C3AF" w:rsidR="000D412A" w:rsidRPr="00FB7A3E" w:rsidRDefault="000D412A" w:rsidP="000D412A">
      <w:pPr>
        <w:pStyle w:val="Indent"/>
        <w:ind w:firstLine="0"/>
        <w:jc w:val="both"/>
        <w:rPr>
          <w:rFonts w:cs="Arial"/>
          <w:bCs/>
          <w:sz w:val="22"/>
          <w:szCs w:val="22"/>
        </w:rPr>
      </w:pPr>
      <w:r w:rsidRPr="00FB7A3E">
        <w:rPr>
          <w:rFonts w:cs="Arial"/>
          <w:bCs/>
          <w:sz w:val="22"/>
          <w:szCs w:val="22"/>
        </w:rPr>
        <w:t>If an event is deemed to be open only to members</w:t>
      </w:r>
      <w:r w:rsidR="00D1547E" w:rsidRPr="00FB7A3E">
        <w:rPr>
          <w:rFonts w:cs="Arial"/>
          <w:bCs/>
          <w:sz w:val="22"/>
          <w:szCs w:val="22"/>
        </w:rPr>
        <w:t xml:space="preserve"> only, </w:t>
      </w:r>
      <w:r w:rsidRPr="00FB7A3E">
        <w:rPr>
          <w:rFonts w:cs="Arial"/>
          <w:bCs/>
          <w:sz w:val="22"/>
          <w:szCs w:val="22"/>
        </w:rPr>
        <w:t>then members are not permitted to pass on their invitations without the agreement of the coordination team.</w:t>
      </w:r>
    </w:p>
    <w:bookmarkEnd w:id="0"/>
    <w:p w14:paraId="60B9AE13" w14:textId="06C369C2" w:rsidR="000D412A" w:rsidRPr="00FB7A3E" w:rsidRDefault="000D412A" w:rsidP="000D412A">
      <w:pPr>
        <w:spacing w:line="276" w:lineRule="auto"/>
        <w:contextualSpacing/>
        <w:jc w:val="both"/>
        <w:rPr>
          <w:rFonts w:ascii="Arial" w:eastAsiaTheme="minorEastAsia" w:hAnsi="Arial" w:cs="Arial"/>
          <w:color w:val="000000" w:themeColor="text1"/>
          <w:kern w:val="24"/>
          <w:lang w:eastAsia="en-GB"/>
        </w:rPr>
      </w:pPr>
    </w:p>
    <w:p w14:paraId="11BCE26A" w14:textId="1646B30F" w:rsidR="0083722F" w:rsidRPr="00FB7A3E" w:rsidRDefault="0083722F" w:rsidP="000D412A">
      <w:pPr>
        <w:spacing w:line="276" w:lineRule="auto"/>
        <w:contextualSpacing/>
        <w:jc w:val="both"/>
        <w:rPr>
          <w:rFonts w:ascii="Arial" w:eastAsiaTheme="minorEastAsia" w:hAnsi="Arial" w:cs="Arial"/>
          <w:color w:val="000000" w:themeColor="text1"/>
          <w:kern w:val="24"/>
          <w:lang w:eastAsia="en-GB"/>
        </w:rPr>
      </w:pPr>
    </w:p>
    <w:p w14:paraId="315002EB" w14:textId="658CBB40" w:rsidR="0083722F" w:rsidRPr="00FB7A3E" w:rsidRDefault="0083722F" w:rsidP="000D412A">
      <w:pPr>
        <w:spacing w:line="276" w:lineRule="auto"/>
        <w:contextualSpacing/>
        <w:jc w:val="both"/>
        <w:rPr>
          <w:rFonts w:ascii="Arial" w:eastAsiaTheme="minorEastAsia" w:hAnsi="Arial" w:cs="Arial"/>
          <w:color w:val="000000" w:themeColor="text1"/>
          <w:kern w:val="24"/>
          <w:lang w:eastAsia="en-GB"/>
        </w:rPr>
      </w:pPr>
    </w:p>
    <w:p w14:paraId="62F863D5" w14:textId="6E1ADD8F" w:rsidR="0083722F" w:rsidRPr="00FB7A3E" w:rsidRDefault="0083722F" w:rsidP="000D412A">
      <w:pPr>
        <w:spacing w:line="276" w:lineRule="auto"/>
        <w:contextualSpacing/>
        <w:jc w:val="both"/>
        <w:rPr>
          <w:rFonts w:ascii="Arial" w:eastAsiaTheme="minorEastAsia" w:hAnsi="Arial" w:cs="Arial"/>
          <w:color w:val="000000" w:themeColor="text1"/>
          <w:kern w:val="24"/>
          <w:lang w:eastAsia="en-GB"/>
        </w:rPr>
      </w:pPr>
    </w:p>
    <w:p w14:paraId="17B2A878" w14:textId="3BF5BE43" w:rsidR="0083722F" w:rsidRPr="00FB7A3E" w:rsidRDefault="0083722F" w:rsidP="000D412A">
      <w:pPr>
        <w:spacing w:line="276" w:lineRule="auto"/>
        <w:contextualSpacing/>
        <w:jc w:val="both"/>
        <w:rPr>
          <w:rFonts w:ascii="Arial" w:eastAsiaTheme="minorEastAsia" w:hAnsi="Arial" w:cs="Arial"/>
          <w:color w:val="000000" w:themeColor="text1"/>
          <w:kern w:val="24"/>
          <w:lang w:eastAsia="en-GB"/>
        </w:rPr>
      </w:pPr>
    </w:p>
    <w:p w14:paraId="5D90F2CB" w14:textId="77777777" w:rsidR="0083722F" w:rsidRPr="00FB7A3E" w:rsidRDefault="0083722F" w:rsidP="000D412A">
      <w:pPr>
        <w:spacing w:line="276" w:lineRule="auto"/>
        <w:contextualSpacing/>
        <w:jc w:val="both"/>
        <w:rPr>
          <w:rFonts w:ascii="Arial" w:eastAsiaTheme="minorEastAsia" w:hAnsi="Arial" w:cs="Arial"/>
          <w:color w:val="000000" w:themeColor="text1"/>
          <w:kern w:val="24"/>
          <w:lang w:eastAsia="en-GB"/>
        </w:rPr>
      </w:pPr>
    </w:p>
    <w:p w14:paraId="4E57FF85" w14:textId="77777777" w:rsidR="000D412A" w:rsidRPr="00FB7A3E" w:rsidRDefault="000D412A" w:rsidP="000D412A">
      <w:pPr>
        <w:pStyle w:val="ListParagraph"/>
        <w:rPr>
          <w:rFonts w:eastAsiaTheme="minorEastAsia" w:cs="Arial"/>
          <w:color w:val="000000" w:themeColor="text1"/>
          <w:kern w:val="24"/>
          <w:sz w:val="22"/>
          <w:szCs w:val="22"/>
          <w:lang w:eastAsia="en-GB"/>
        </w:rPr>
      </w:pPr>
    </w:p>
    <w:p w14:paraId="44FDC0A8" w14:textId="5B7AC0A7" w:rsidR="0083722F" w:rsidRPr="00FB7A3E" w:rsidRDefault="000D412A" w:rsidP="0083722F">
      <w:pPr>
        <w:pStyle w:val="Indent"/>
        <w:numPr>
          <w:ilvl w:val="0"/>
          <w:numId w:val="2"/>
        </w:numPr>
        <w:jc w:val="both"/>
        <w:rPr>
          <w:rFonts w:cs="Arial"/>
          <w:b/>
          <w:bCs/>
          <w:sz w:val="24"/>
          <w:szCs w:val="24"/>
        </w:rPr>
      </w:pPr>
      <w:r w:rsidRPr="00FB7A3E">
        <w:rPr>
          <w:rFonts w:cs="Arial"/>
          <w:b/>
          <w:bCs/>
          <w:sz w:val="24"/>
          <w:szCs w:val="24"/>
        </w:rPr>
        <w:t>Management</w:t>
      </w:r>
    </w:p>
    <w:p w14:paraId="0F3D9F50" w14:textId="77777777" w:rsidR="0083722F" w:rsidRPr="00FB7A3E" w:rsidRDefault="0083722F" w:rsidP="0083722F">
      <w:pPr>
        <w:pStyle w:val="Indent"/>
        <w:ind w:left="720" w:firstLine="0"/>
        <w:jc w:val="both"/>
        <w:rPr>
          <w:rFonts w:cs="Arial"/>
          <w:b/>
          <w:bCs/>
          <w:sz w:val="24"/>
          <w:szCs w:val="24"/>
        </w:rPr>
      </w:pPr>
    </w:p>
    <w:p w14:paraId="30D7695B" w14:textId="5DCEAB1D" w:rsidR="000D412A" w:rsidRPr="00FB7A3E" w:rsidRDefault="000D412A" w:rsidP="000D412A">
      <w:pPr>
        <w:pStyle w:val="Indent"/>
        <w:ind w:firstLine="0"/>
        <w:jc w:val="both"/>
        <w:rPr>
          <w:rFonts w:cs="Arial"/>
          <w:b/>
          <w:sz w:val="22"/>
          <w:szCs w:val="22"/>
        </w:rPr>
      </w:pPr>
      <w:r w:rsidRPr="00FB7A3E">
        <w:rPr>
          <w:rFonts w:cs="Arial"/>
          <w:b/>
          <w:sz w:val="22"/>
          <w:szCs w:val="22"/>
        </w:rPr>
        <w:t>5.1</w:t>
      </w:r>
      <w:r w:rsidRPr="00FB7A3E">
        <w:rPr>
          <w:rFonts w:cs="Arial"/>
          <w:b/>
          <w:sz w:val="22"/>
          <w:szCs w:val="22"/>
        </w:rPr>
        <w:tab/>
      </w:r>
      <w:r w:rsidR="0083722F" w:rsidRPr="00FB7A3E">
        <w:rPr>
          <w:rFonts w:cs="Arial"/>
          <w:b/>
          <w:sz w:val="22"/>
          <w:szCs w:val="22"/>
        </w:rPr>
        <w:tab/>
      </w:r>
      <w:r w:rsidRPr="00FB7A3E">
        <w:rPr>
          <w:rFonts w:cs="Arial"/>
          <w:b/>
          <w:sz w:val="22"/>
          <w:szCs w:val="22"/>
        </w:rPr>
        <w:t>Steering Group</w:t>
      </w:r>
    </w:p>
    <w:p w14:paraId="52F19D67" w14:textId="77777777" w:rsidR="000D412A" w:rsidRPr="00FB7A3E" w:rsidRDefault="000D412A" w:rsidP="000D412A">
      <w:pPr>
        <w:pStyle w:val="Indent"/>
        <w:ind w:firstLine="0"/>
        <w:jc w:val="both"/>
        <w:rPr>
          <w:rFonts w:cs="Arial"/>
          <w:sz w:val="22"/>
          <w:szCs w:val="22"/>
        </w:rPr>
      </w:pPr>
    </w:p>
    <w:p w14:paraId="1A304DFD" w14:textId="7627EAE4" w:rsidR="000D412A" w:rsidRPr="00FB7A3E" w:rsidRDefault="000D412A" w:rsidP="000D412A">
      <w:pPr>
        <w:pStyle w:val="Indent"/>
        <w:ind w:firstLine="0"/>
        <w:jc w:val="both"/>
        <w:rPr>
          <w:rFonts w:cs="Arial"/>
          <w:sz w:val="22"/>
          <w:szCs w:val="22"/>
        </w:rPr>
      </w:pPr>
      <w:r w:rsidRPr="00FB7A3E">
        <w:rPr>
          <w:rFonts w:cs="Arial"/>
          <w:sz w:val="22"/>
          <w:szCs w:val="22"/>
        </w:rPr>
        <w:t>The Network shall be guided by a Steering Group which will bring together the relevant skills and knowledge to set the strategic direction for the Network</w:t>
      </w:r>
      <w:r w:rsidR="0083722F" w:rsidRPr="00FB7A3E">
        <w:rPr>
          <w:rFonts w:cs="Arial"/>
          <w:sz w:val="22"/>
          <w:szCs w:val="22"/>
        </w:rPr>
        <w:t xml:space="preserve"> </w:t>
      </w:r>
      <w:r w:rsidRPr="00FB7A3E">
        <w:rPr>
          <w:rFonts w:cs="Arial"/>
          <w:sz w:val="22"/>
          <w:szCs w:val="22"/>
        </w:rPr>
        <w:t xml:space="preserve">and provide guidance and support for network activities. </w:t>
      </w:r>
    </w:p>
    <w:p w14:paraId="4A2CA705" w14:textId="77777777" w:rsidR="000D412A" w:rsidRPr="00FB7A3E" w:rsidRDefault="000D412A" w:rsidP="000D412A">
      <w:pPr>
        <w:pStyle w:val="Indent"/>
        <w:ind w:firstLine="0"/>
        <w:jc w:val="both"/>
        <w:rPr>
          <w:rFonts w:cs="Arial"/>
          <w:sz w:val="22"/>
          <w:szCs w:val="22"/>
        </w:rPr>
      </w:pPr>
    </w:p>
    <w:p w14:paraId="2E1048EE" w14:textId="77777777" w:rsidR="000D412A" w:rsidRPr="00FB7A3E" w:rsidRDefault="000D412A" w:rsidP="000D412A">
      <w:pPr>
        <w:pStyle w:val="Indent"/>
        <w:numPr>
          <w:ilvl w:val="0"/>
          <w:numId w:val="8"/>
        </w:numPr>
        <w:jc w:val="both"/>
        <w:rPr>
          <w:rFonts w:cs="Arial"/>
          <w:sz w:val="22"/>
          <w:szCs w:val="22"/>
        </w:rPr>
      </w:pPr>
      <w:r w:rsidRPr="00FB7A3E">
        <w:rPr>
          <w:rFonts w:cs="Arial"/>
          <w:sz w:val="22"/>
          <w:szCs w:val="22"/>
        </w:rPr>
        <w:t>Membership</w:t>
      </w:r>
    </w:p>
    <w:p w14:paraId="41CA8B55" w14:textId="77777777" w:rsidR="000D412A" w:rsidRPr="00FB7A3E" w:rsidRDefault="000D412A" w:rsidP="000D412A">
      <w:pPr>
        <w:pStyle w:val="Indent"/>
        <w:jc w:val="both"/>
        <w:rPr>
          <w:rFonts w:cs="Arial"/>
          <w:sz w:val="22"/>
          <w:szCs w:val="22"/>
        </w:rPr>
      </w:pPr>
    </w:p>
    <w:p w14:paraId="1250108D" w14:textId="2F492A1F" w:rsidR="000D412A" w:rsidRPr="00FB7A3E" w:rsidRDefault="000D412A" w:rsidP="000D412A">
      <w:pPr>
        <w:pStyle w:val="Indent"/>
        <w:ind w:firstLine="0"/>
        <w:jc w:val="both"/>
        <w:rPr>
          <w:rFonts w:cs="Arial"/>
          <w:color w:val="000000"/>
          <w:sz w:val="22"/>
          <w:szCs w:val="22"/>
          <w:lang w:eastAsia="en-GB"/>
        </w:rPr>
      </w:pPr>
      <w:r w:rsidRPr="00FB7A3E">
        <w:rPr>
          <w:rFonts w:cs="Arial"/>
          <w:sz w:val="22"/>
          <w:szCs w:val="22"/>
        </w:rPr>
        <w:t xml:space="preserve">Membership of the Steering Group is on a purely voluntary basis. There will </w:t>
      </w:r>
      <w:r w:rsidRPr="00FB7A3E">
        <w:rPr>
          <w:rFonts w:cs="Arial"/>
          <w:color w:val="000000"/>
          <w:sz w:val="22"/>
          <w:szCs w:val="22"/>
          <w:lang w:eastAsia="en-GB"/>
        </w:rPr>
        <w:t>1</w:t>
      </w:r>
      <w:r w:rsidR="00DD3FC2" w:rsidRPr="00FB7A3E">
        <w:rPr>
          <w:rFonts w:cs="Arial"/>
          <w:color w:val="000000"/>
          <w:sz w:val="22"/>
          <w:szCs w:val="22"/>
          <w:lang w:eastAsia="en-GB"/>
        </w:rPr>
        <w:t>1</w:t>
      </w:r>
      <w:r w:rsidRPr="00FB7A3E">
        <w:rPr>
          <w:rFonts w:cs="Arial"/>
          <w:color w:val="000000"/>
          <w:sz w:val="22"/>
          <w:szCs w:val="22"/>
          <w:lang w:eastAsia="en-GB"/>
        </w:rPr>
        <w:t xml:space="preserve"> members of the Steering Group plus </w:t>
      </w:r>
      <w:r w:rsidR="00DD3FC2" w:rsidRPr="00FB7A3E">
        <w:rPr>
          <w:rFonts w:cs="Arial"/>
          <w:color w:val="000000"/>
          <w:sz w:val="22"/>
          <w:szCs w:val="22"/>
          <w:lang w:eastAsia="en-GB"/>
        </w:rPr>
        <w:t>two Co-Cha</w:t>
      </w:r>
      <w:r w:rsidR="00F7594D" w:rsidRPr="00FB7A3E">
        <w:rPr>
          <w:rFonts w:cs="Arial"/>
          <w:color w:val="000000"/>
          <w:sz w:val="22"/>
          <w:szCs w:val="22"/>
          <w:lang w:eastAsia="en-GB"/>
        </w:rPr>
        <w:t>i</w:t>
      </w:r>
      <w:r w:rsidR="00DD3FC2" w:rsidRPr="00FB7A3E">
        <w:rPr>
          <w:rFonts w:cs="Arial"/>
          <w:color w:val="000000"/>
          <w:sz w:val="22"/>
          <w:szCs w:val="22"/>
          <w:lang w:eastAsia="en-GB"/>
        </w:rPr>
        <w:t>rs. T</w:t>
      </w:r>
      <w:r w:rsidRPr="00FB7A3E">
        <w:rPr>
          <w:rFonts w:cs="Arial"/>
          <w:color w:val="000000"/>
          <w:sz w:val="22"/>
          <w:szCs w:val="22"/>
          <w:lang w:eastAsia="en-GB"/>
        </w:rPr>
        <w:t>he</w:t>
      </w:r>
      <w:r w:rsidR="00DD3FC2" w:rsidRPr="00FB7A3E">
        <w:rPr>
          <w:rFonts w:cs="Arial"/>
          <w:color w:val="000000"/>
          <w:sz w:val="22"/>
          <w:szCs w:val="22"/>
          <w:lang w:eastAsia="en-GB"/>
        </w:rPr>
        <w:t>re will also be the</w:t>
      </w:r>
      <w:r w:rsidRPr="00FB7A3E">
        <w:rPr>
          <w:rFonts w:cs="Arial"/>
          <w:color w:val="000000"/>
          <w:sz w:val="22"/>
          <w:szCs w:val="22"/>
          <w:lang w:eastAsia="en-GB"/>
        </w:rPr>
        <w:t xml:space="preserve"> option of co-opting up to 4 additional members as required.</w:t>
      </w:r>
    </w:p>
    <w:p w14:paraId="21F9E42E" w14:textId="0AB36D9D" w:rsidR="00862E1A" w:rsidRPr="00FB7A3E" w:rsidRDefault="00862E1A" w:rsidP="000D412A">
      <w:pPr>
        <w:pStyle w:val="Indent"/>
        <w:ind w:firstLine="0"/>
        <w:jc w:val="both"/>
        <w:rPr>
          <w:rFonts w:cs="Arial"/>
          <w:color w:val="000000"/>
          <w:sz w:val="22"/>
          <w:szCs w:val="22"/>
          <w:lang w:eastAsia="en-GB"/>
        </w:rPr>
      </w:pPr>
    </w:p>
    <w:p w14:paraId="2080DCA8" w14:textId="6CC87616" w:rsidR="00862E1A" w:rsidRPr="00FB7A3E" w:rsidRDefault="00862E1A" w:rsidP="000D412A">
      <w:pPr>
        <w:pStyle w:val="Indent"/>
        <w:ind w:firstLine="0"/>
        <w:jc w:val="both"/>
        <w:rPr>
          <w:rFonts w:cs="Arial"/>
          <w:color w:val="000000"/>
          <w:sz w:val="22"/>
          <w:szCs w:val="22"/>
          <w:lang w:eastAsia="en-GB"/>
        </w:rPr>
      </w:pPr>
      <w:r w:rsidRPr="00FB7A3E">
        <w:rPr>
          <w:rFonts w:cs="Arial"/>
          <w:color w:val="000000"/>
          <w:sz w:val="22"/>
          <w:szCs w:val="22"/>
          <w:lang w:eastAsia="en-GB"/>
        </w:rPr>
        <w:t xml:space="preserve">The positions of Co-Chair will be </w:t>
      </w:r>
      <w:r w:rsidR="00C7084A" w:rsidRPr="00FB7A3E">
        <w:rPr>
          <w:rFonts w:cs="Arial"/>
          <w:color w:val="000000"/>
          <w:sz w:val="22"/>
          <w:szCs w:val="22"/>
          <w:lang w:eastAsia="en-GB"/>
        </w:rPr>
        <w:t xml:space="preserve">undertaken by a BAI representative and another Steering Group member. </w:t>
      </w:r>
      <w:r w:rsidR="00DF4B83" w:rsidRPr="00FB7A3E">
        <w:rPr>
          <w:rFonts w:cs="Arial"/>
          <w:color w:val="000000"/>
          <w:sz w:val="22"/>
          <w:szCs w:val="22"/>
          <w:lang w:eastAsia="en-GB"/>
        </w:rPr>
        <w:t xml:space="preserve"> Only the non- BAI representative Co-Chair will have a </w:t>
      </w:r>
      <w:r w:rsidR="00DF4B83" w:rsidRPr="00FB7A3E">
        <w:rPr>
          <w:rFonts w:cs="Arial"/>
          <w:sz w:val="22"/>
          <w:szCs w:val="22"/>
        </w:rPr>
        <w:t>casting vot</w:t>
      </w:r>
      <w:r w:rsidR="00F7594D" w:rsidRPr="00FB7A3E">
        <w:rPr>
          <w:rFonts w:cs="Arial"/>
          <w:sz w:val="22"/>
          <w:szCs w:val="22"/>
        </w:rPr>
        <w:t>e</w:t>
      </w:r>
      <w:r w:rsidR="00DF4B83" w:rsidRPr="00FB7A3E">
        <w:rPr>
          <w:rFonts w:cs="Arial"/>
          <w:sz w:val="22"/>
          <w:szCs w:val="22"/>
        </w:rPr>
        <w:t>.</w:t>
      </w:r>
    </w:p>
    <w:p w14:paraId="7EBB7DD1" w14:textId="79D6C970" w:rsidR="00604867" w:rsidRPr="00FB7A3E" w:rsidRDefault="00604867" w:rsidP="000D412A">
      <w:pPr>
        <w:pStyle w:val="Indent"/>
        <w:ind w:firstLine="0"/>
        <w:jc w:val="both"/>
        <w:rPr>
          <w:rFonts w:cs="Arial"/>
          <w:color w:val="000000"/>
          <w:sz w:val="22"/>
          <w:szCs w:val="22"/>
          <w:lang w:eastAsia="en-GB"/>
        </w:rPr>
      </w:pPr>
    </w:p>
    <w:p w14:paraId="3FFABA1C" w14:textId="036898C3" w:rsidR="00604867" w:rsidRPr="00FB7A3E" w:rsidRDefault="00604867" w:rsidP="000D412A">
      <w:pPr>
        <w:pStyle w:val="Indent"/>
        <w:ind w:firstLine="0"/>
        <w:jc w:val="both"/>
        <w:rPr>
          <w:rFonts w:cs="Arial"/>
          <w:color w:val="000000"/>
          <w:sz w:val="22"/>
          <w:szCs w:val="22"/>
          <w:lang w:eastAsia="en-GB"/>
        </w:rPr>
      </w:pPr>
      <w:r w:rsidRPr="00FB7A3E">
        <w:rPr>
          <w:rFonts w:cs="Arial"/>
          <w:color w:val="000000"/>
          <w:sz w:val="22"/>
          <w:szCs w:val="22"/>
          <w:lang w:eastAsia="en-GB"/>
        </w:rPr>
        <w:t>There will also be a Vice Ch</w:t>
      </w:r>
      <w:r w:rsidR="00F7594D" w:rsidRPr="00FB7A3E">
        <w:rPr>
          <w:rFonts w:cs="Arial"/>
          <w:color w:val="000000"/>
          <w:sz w:val="22"/>
          <w:szCs w:val="22"/>
          <w:lang w:eastAsia="en-GB"/>
        </w:rPr>
        <w:t>ai</w:t>
      </w:r>
      <w:r w:rsidRPr="00FB7A3E">
        <w:rPr>
          <w:rFonts w:cs="Arial"/>
          <w:color w:val="000000"/>
          <w:sz w:val="22"/>
          <w:szCs w:val="22"/>
          <w:lang w:eastAsia="en-GB"/>
        </w:rPr>
        <w:t>r</w:t>
      </w:r>
      <w:r w:rsidR="000B6A4D" w:rsidRPr="00FB7A3E">
        <w:rPr>
          <w:rFonts w:cs="Arial"/>
          <w:color w:val="000000"/>
          <w:sz w:val="22"/>
          <w:szCs w:val="22"/>
          <w:lang w:eastAsia="en-GB"/>
        </w:rPr>
        <w:t>.</w:t>
      </w:r>
    </w:p>
    <w:p w14:paraId="5EB91567" w14:textId="7D7702D4" w:rsidR="000B6A4D" w:rsidRPr="00FB7A3E" w:rsidRDefault="000B6A4D" w:rsidP="000D412A">
      <w:pPr>
        <w:pStyle w:val="Indent"/>
        <w:ind w:firstLine="0"/>
        <w:jc w:val="both"/>
        <w:rPr>
          <w:rFonts w:cs="Arial"/>
          <w:color w:val="000000"/>
          <w:sz w:val="22"/>
          <w:szCs w:val="22"/>
          <w:lang w:eastAsia="en-GB"/>
        </w:rPr>
      </w:pPr>
    </w:p>
    <w:p w14:paraId="59B48D3A" w14:textId="3D29C8AD" w:rsidR="000B6A4D" w:rsidRPr="00FB7A3E" w:rsidRDefault="000B6A4D" w:rsidP="000D412A">
      <w:pPr>
        <w:pStyle w:val="Indent"/>
        <w:ind w:firstLine="0"/>
        <w:jc w:val="both"/>
        <w:rPr>
          <w:rFonts w:cs="Arial"/>
          <w:color w:val="000000"/>
          <w:sz w:val="22"/>
          <w:szCs w:val="22"/>
          <w:lang w:eastAsia="en-GB"/>
        </w:rPr>
      </w:pPr>
      <w:r w:rsidRPr="00FB7A3E">
        <w:rPr>
          <w:rFonts w:cs="Arial"/>
          <w:sz w:val="22"/>
          <w:szCs w:val="22"/>
        </w:rPr>
        <w:t xml:space="preserve">The BAI will remain as Co-Chair on a permanent basis and an election for the other Co-Chair, and Vice-Chair will take place every </w:t>
      </w:r>
      <w:r w:rsidR="00C8214E" w:rsidRPr="00FB7A3E">
        <w:rPr>
          <w:rFonts w:cs="Arial"/>
          <w:sz w:val="22"/>
          <w:szCs w:val="22"/>
        </w:rPr>
        <w:t xml:space="preserve">two </w:t>
      </w:r>
      <w:r w:rsidRPr="00FB7A3E">
        <w:rPr>
          <w:rFonts w:cs="Arial"/>
          <w:sz w:val="22"/>
          <w:szCs w:val="22"/>
        </w:rPr>
        <w:t>year</w:t>
      </w:r>
      <w:r w:rsidR="00044BFD" w:rsidRPr="00FB7A3E">
        <w:rPr>
          <w:rFonts w:cs="Arial"/>
          <w:sz w:val="22"/>
          <w:szCs w:val="22"/>
        </w:rPr>
        <w:t>.</w:t>
      </w:r>
    </w:p>
    <w:p w14:paraId="2497AE71" w14:textId="186528B5" w:rsidR="000D412A" w:rsidRPr="00FB7A3E" w:rsidRDefault="000D412A" w:rsidP="00C8214E">
      <w:pPr>
        <w:pStyle w:val="Indent"/>
        <w:tabs>
          <w:tab w:val="left" w:pos="2535"/>
        </w:tabs>
        <w:ind w:left="0" w:firstLine="0"/>
        <w:jc w:val="both"/>
        <w:rPr>
          <w:rFonts w:cs="Arial"/>
          <w:color w:val="000000"/>
          <w:sz w:val="22"/>
          <w:szCs w:val="22"/>
          <w:lang w:eastAsia="en-GB"/>
        </w:rPr>
      </w:pPr>
    </w:p>
    <w:p w14:paraId="6A0BE7E2" w14:textId="77777777" w:rsidR="000D412A" w:rsidRPr="00FB7A3E" w:rsidRDefault="000D412A" w:rsidP="000D412A">
      <w:pPr>
        <w:pStyle w:val="Indent"/>
        <w:ind w:firstLine="0"/>
        <w:jc w:val="both"/>
        <w:rPr>
          <w:rFonts w:cs="Arial"/>
          <w:sz w:val="22"/>
          <w:szCs w:val="22"/>
        </w:rPr>
      </w:pPr>
      <w:r w:rsidRPr="00FB7A3E">
        <w:rPr>
          <w:rFonts w:cs="Arial"/>
          <w:sz w:val="22"/>
          <w:szCs w:val="22"/>
        </w:rPr>
        <w:t>While it is anticipated that the configuration of the Steering Group will evolve over time, it is intended that the Steering Group will reflect the cross-sectoral nature of media literacy promotion such as Broadcast Media (including Community Media), Information Society, the Academic and Education sectors, Public Service Agencies, the Film sector, news publishers, Civil Society and Digital platforms.</w:t>
      </w:r>
    </w:p>
    <w:p w14:paraId="65CBCA33" w14:textId="77777777" w:rsidR="000D412A" w:rsidRPr="00FB7A3E" w:rsidRDefault="000D412A" w:rsidP="000D412A">
      <w:pPr>
        <w:pStyle w:val="Indent"/>
        <w:ind w:firstLine="0"/>
        <w:jc w:val="both"/>
        <w:rPr>
          <w:rFonts w:cs="Arial"/>
          <w:sz w:val="22"/>
          <w:szCs w:val="22"/>
        </w:rPr>
      </w:pPr>
    </w:p>
    <w:p w14:paraId="56190574" w14:textId="77777777" w:rsidR="000D412A" w:rsidRPr="00FB7A3E" w:rsidRDefault="000D412A" w:rsidP="000D412A">
      <w:pPr>
        <w:pStyle w:val="Indent"/>
        <w:ind w:firstLine="0"/>
        <w:jc w:val="both"/>
        <w:rPr>
          <w:rFonts w:cs="Arial"/>
          <w:sz w:val="22"/>
          <w:szCs w:val="22"/>
        </w:rPr>
      </w:pPr>
      <w:r w:rsidRPr="00FB7A3E">
        <w:rPr>
          <w:rFonts w:cs="Arial"/>
          <w:sz w:val="22"/>
          <w:szCs w:val="22"/>
        </w:rPr>
        <w:t xml:space="preserve">Steering Group members are likely to bring a broad range of skills and experience and will vary in terms of seniority within individual organisations. However, where possible, Steering Group members should have a proven track record in terms of representing their sector and/or have a demonstrable interest and experience in promoting media literacy. </w:t>
      </w:r>
    </w:p>
    <w:p w14:paraId="18F327CF" w14:textId="77777777" w:rsidR="000D412A" w:rsidRPr="00FB7A3E" w:rsidRDefault="000D412A" w:rsidP="000D412A">
      <w:pPr>
        <w:pStyle w:val="Indent"/>
        <w:jc w:val="both"/>
        <w:rPr>
          <w:rFonts w:cs="Arial"/>
          <w:sz w:val="22"/>
          <w:szCs w:val="22"/>
        </w:rPr>
      </w:pPr>
    </w:p>
    <w:p w14:paraId="434ADC8F" w14:textId="77777777" w:rsidR="000D412A" w:rsidRPr="00FB7A3E" w:rsidRDefault="000D412A" w:rsidP="000D412A">
      <w:pPr>
        <w:pStyle w:val="Indent"/>
        <w:ind w:firstLine="0"/>
        <w:jc w:val="both"/>
        <w:rPr>
          <w:rFonts w:cs="Arial"/>
          <w:color w:val="000000"/>
          <w:sz w:val="22"/>
          <w:szCs w:val="22"/>
          <w:lang w:eastAsia="en-GB"/>
        </w:rPr>
      </w:pPr>
      <w:r w:rsidRPr="00FB7A3E">
        <w:rPr>
          <w:rFonts w:cs="Arial"/>
          <w:color w:val="000000"/>
          <w:sz w:val="22"/>
          <w:szCs w:val="22"/>
          <w:lang w:eastAsia="en-GB"/>
        </w:rPr>
        <w:t>To ensure the effective functioning of the Steering Group and to provide continuity across the scope of Steering Group activity, there will be permanent representation from each of the following sectors:</w:t>
      </w:r>
    </w:p>
    <w:p w14:paraId="29FC21CF"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 xml:space="preserve">National Regulatory Authority </w:t>
      </w:r>
    </w:p>
    <w:p w14:paraId="48A9BD18"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 xml:space="preserve">Public Service Media </w:t>
      </w:r>
    </w:p>
    <w:p w14:paraId="32C812B8"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 xml:space="preserve">Digital Platforms </w:t>
      </w:r>
    </w:p>
    <w:p w14:paraId="4082DDE2"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Civil society and / or Community organisations</w:t>
      </w:r>
    </w:p>
    <w:p w14:paraId="7786F40D"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Information Society</w:t>
      </w:r>
    </w:p>
    <w:p w14:paraId="0F4D8578"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Academia</w:t>
      </w:r>
    </w:p>
    <w:p w14:paraId="2C06120E" w14:textId="77777777" w:rsidR="000D412A" w:rsidRPr="00FB7A3E" w:rsidRDefault="000D412A" w:rsidP="000D412A">
      <w:pPr>
        <w:pStyle w:val="Indent"/>
        <w:numPr>
          <w:ilvl w:val="0"/>
          <w:numId w:val="9"/>
        </w:numPr>
        <w:jc w:val="both"/>
        <w:rPr>
          <w:rFonts w:cs="Arial"/>
          <w:color w:val="000000"/>
          <w:sz w:val="22"/>
          <w:szCs w:val="22"/>
          <w:lang w:eastAsia="en-GB"/>
        </w:rPr>
      </w:pPr>
      <w:r w:rsidRPr="00FB7A3E">
        <w:rPr>
          <w:rFonts w:cs="Arial"/>
          <w:sz w:val="22"/>
          <w:szCs w:val="22"/>
        </w:rPr>
        <w:t>Independent persons</w:t>
      </w:r>
    </w:p>
    <w:p w14:paraId="7FEF652B" w14:textId="77777777" w:rsidR="000D412A" w:rsidRPr="00FB7A3E" w:rsidRDefault="000D412A" w:rsidP="000D412A">
      <w:pPr>
        <w:pStyle w:val="Indent"/>
        <w:jc w:val="both"/>
        <w:rPr>
          <w:rFonts w:cs="Arial"/>
          <w:sz w:val="22"/>
          <w:szCs w:val="22"/>
        </w:rPr>
      </w:pPr>
    </w:p>
    <w:p w14:paraId="4AE070DB" w14:textId="77777777" w:rsidR="00C8214E" w:rsidRPr="00FB7A3E" w:rsidRDefault="00C8214E" w:rsidP="000D412A">
      <w:pPr>
        <w:pStyle w:val="Indent"/>
        <w:ind w:firstLine="0"/>
        <w:jc w:val="both"/>
        <w:rPr>
          <w:rFonts w:cs="Arial"/>
          <w:sz w:val="22"/>
          <w:szCs w:val="22"/>
        </w:rPr>
      </w:pPr>
    </w:p>
    <w:p w14:paraId="50C3554B" w14:textId="77777777" w:rsidR="00C8214E" w:rsidRPr="00FB7A3E" w:rsidRDefault="00C8214E" w:rsidP="000D412A">
      <w:pPr>
        <w:pStyle w:val="Indent"/>
        <w:ind w:firstLine="0"/>
        <w:jc w:val="both"/>
        <w:rPr>
          <w:rFonts w:cs="Arial"/>
          <w:sz w:val="22"/>
          <w:szCs w:val="22"/>
        </w:rPr>
      </w:pPr>
    </w:p>
    <w:p w14:paraId="107034A2" w14:textId="77777777" w:rsidR="00C8214E" w:rsidRPr="00FB7A3E" w:rsidRDefault="00C8214E" w:rsidP="000D412A">
      <w:pPr>
        <w:pStyle w:val="Indent"/>
        <w:ind w:firstLine="0"/>
        <w:jc w:val="both"/>
        <w:rPr>
          <w:rFonts w:cs="Arial"/>
          <w:sz w:val="22"/>
          <w:szCs w:val="22"/>
        </w:rPr>
      </w:pPr>
    </w:p>
    <w:p w14:paraId="2CA33DB7" w14:textId="70ABF8AF" w:rsidR="00853004" w:rsidRPr="00FB7A3E" w:rsidRDefault="00853004" w:rsidP="000D412A">
      <w:pPr>
        <w:pStyle w:val="Indent"/>
        <w:ind w:firstLine="0"/>
        <w:jc w:val="both"/>
        <w:rPr>
          <w:rFonts w:cs="Arial"/>
          <w:sz w:val="22"/>
          <w:szCs w:val="22"/>
        </w:rPr>
      </w:pPr>
      <w:r w:rsidRPr="00FB7A3E">
        <w:rPr>
          <w:rFonts w:cs="Arial"/>
          <w:sz w:val="22"/>
          <w:szCs w:val="22"/>
        </w:rPr>
        <w:t>Should any representative member of the above sectors need to step down for any reason, an alternative representative from the sector concerned may be co-opted to the Steering Group without election.</w:t>
      </w:r>
    </w:p>
    <w:p w14:paraId="0144E8A9" w14:textId="77777777" w:rsidR="00853004" w:rsidRPr="00FB7A3E" w:rsidRDefault="00853004" w:rsidP="000D412A">
      <w:pPr>
        <w:pStyle w:val="Indent"/>
        <w:ind w:firstLine="0"/>
        <w:jc w:val="both"/>
        <w:rPr>
          <w:rFonts w:cs="Arial"/>
          <w:sz w:val="22"/>
          <w:szCs w:val="22"/>
        </w:rPr>
      </w:pPr>
    </w:p>
    <w:p w14:paraId="1E092AC5" w14:textId="0D834D9B" w:rsidR="000D412A" w:rsidRPr="00FB7A3E" w:rsidRDefault="000D412A" w:rsidP="000D412A">
      <w:pPr>
        <w:pStyle w:val="Indent"/>
        <w:ind w:firstLine="0"/>
        <w:jc w:val="both"/>
        <w:rPr>
          <w:rFonts w:cs="Arial"/>
          <w:sz w:val="22"/>
          <w:szCs w:val="22"/>
        </w:rPr>
      </w:pPr>
      <w:r w:rsidRPr="00FB7A3E">
        <w:rPr>
          <w:rFonts w:cs="Arial"/>
          <w:sz w:val="22"/>
          <w:szCs w:val="22"/>
        </w:rPr>
        <w:t xml:space="preserve">Media Literacy Ireland will actively seek to have minority groups and underrepresented sectors represented on the Steering Group. </w:t>
      </w:r>
    </w:p>
    <w:p w14:paraId="60BA7CB0" w14:textId="77777777" w:rsidR="000D412A" w:rsidRPr="00FB7A3E" w:rsidRDefault="000D412A" w:rsidP="000D412A">
      <w:pPr>
        <w:pStyle w:val="Indent"/>
        <w:ind w:left="1080" w:firstLine="0"/>
        <w:jc w:val="both"/>
        <w:rPr>
          <w:rFonts w:cs="Arial"/>
          <w:sz w:val="22"/>
          <w:szCs w:val="22"/>
        </w:rPr>
      </w:pPr>
    </w:p>
    <w:p w14:paraId="6D4E63D2" w14:textId="1CBF4983" w:rsidR="000D412A" w:rsidRPr="00FB7A3E" w:rsidRDefault="000D412A" w:rsidP="000D412A">
      <w:pPr>
        <w:pStyle w:val="Indent"/>
        <w:ind w:firstLine="0"/>
        <w:jc w:val="both"/>
        <w:rPr>
          <w:rFonts w:cs="Arial"/>
          <w:sz w:val="22"/>
          <w:szCs w:val="22"/>
        </w:rPr>
      </w:pPr>
      <w:r w:rsidRPr="00FB7A3E">
        <w:rPr>
          <w:rFonts w:cs="Arial"/>
          <w:sz w:val="22"/>
          <w:szCs w:val="22"/>
        </w:rPr>
        <w:t>The Steering Group may, by a two-thirds majority vote and for a good and proper reason, remove any Steering Group member, provided that person has the right to be heard before a final decision is made.</w:t>
      </w:r>
    </w:p>
    <w:p w14:paraId="5440941D" w14:textId="77777777" w:rsidR="0083722F" w:rsidRPr="00FB7A3E" w:rsidRDefault="0083722F" w:rsidP="00C8214E">
      <w:pPr>
        <w:pStyle w:val="Indent"/>
        <w:ind w:left="0" w:firstLine="0"/>
        <w:jc w:val="both"/>
        <w:rPr>
          <w:rFonts w:cs="Arial"/>
          <w:sz w:val="22"/>
          <w:szCs w:val="22"/>
        </w:rPr>
      </w:pPr>
    </w:p>
    <w:p w14:paraId="7358611A" w14:textId="77777777" w:rsidR="000D412A" w:rsidRPr="00FB7A3E" w:rsidRDefault="000D412A" w:rsidP="000D412A">
      <w:pPr>
        <w:pStyle w:val="Indent"/>
        <w:ind w:left="1854"/>
        <w:jc w:val="both"/>
        <w:rPr>
          <w:rFonts w:cs="Arial"/>
          <w:sz w:val="22"/>
          <w:szCs w:val="22"/>
        </w:rPr>
      </w:pPr>
    </w:p>
    <w:p w14:paraId="2563EEF1" w14:textId="77777777" w:rsidR="000D7D79" w:rsidRPr="00FB7A3E" w:rsidRDefault="000D412A" w:rsidP="000D7D79">
      <w:pPr>
        <w:pStyle w:val="Indent"/>
        <w:numPr>
          <w:ilvl w:val="0"/>
          <w:numId w:val="8"/>
        </w:numPr>
        <w:jc w:val="both"/>
        <w:rPr>
          <w:rFonts w:cs="Arial"/>
          <w:sz w:val="22"/>
          <w:szCs w:val="22"/>
        </w:rPr>
      </w:pPr>
      <w:r w:rsidRPr="00FB7A3E">
        <w:rPr>
          <w:rFonts w:cs="Arial"/>
          <w:sz w:val="22"/>
          <w:szCs w:val="22"/>
        </w:rPr>
        <w:t>Election of Chair and Members of the Steering Group</w:t>
      </w:r>
    </w:p>
    <w:p w14:paraId="735F96A5" w14:textId="77777777" w:rsidR="000D7D79" w:rsidRPr="00FB7A3E" w:rsidRDefault="000D7D79" w:rsidP="000D7D79">
      <w:pPr>
        <w:pStyle w:val="Indent"/>
        <w:ind w:firstLine="0"/>
        <w:jc w:val="both"/>
        <w:rPr>
          <w:rFonts w:cs="Arial"/>
          <w:sz w:val="22"/>
          <w:szCs w:val="22"/>
        </w:rPr>
      </w:pPr>
    </w:p>
    <w:p w14:paraId="5E800996" w14:textId="19381795" w:rsidR="00377DF1" w:rsidRPr="00FB7A3E" w:rsidRDefault="000D7D79" w:rsidP="000D7D79">
      <w:pPr>
        <w:pStyle w:val="Indent"/>
        <w:numPr>
          <w:ilvl w:val="0"/>
          <w:numId w:val="12"/>
        </w:numPr>
        <w:ind w:left="1843" w:hanging="349"/>
        <w:jc w:val="both"/>
        <w:rPr>
          <w:rFonts w:cs="Arial"/>
          <w:sz w:val="22"/>
          <w:szCs w:val="22"/>
        </w:rPr>
      </w:pPr>
      <w:r w:rsidRPr="00FB7A3E">
        <w:rPr>
          <w:sz w:val="22"/>
          <w:szCs w:val="22"/>
        </w:rPr>
        <w:t>The non-BAI Co- Chair will be elected every two years</w:t>
      </w:r>
    </w:p>
    <w:p w14:paraId="4CDECB14" w14:textId="77777777" w:rsidR="000D7D79" w:rsidRPr="00FB7A3E" w:rsidRDefault="000D7D79" w:rsidP="000D7D79">
      <w:pPr>
        <w:pStyle w:val="Indent"/>
        <w:ind w:left="1854" w:firstLine="0"/>
        <w:jc w:val="both"/>
        <w:rPr>
          <w:rFonts w:cs="Arial"/>
          <w:sz w:val="22"/>
          <w:szCs w:val="22"/>
        </w:rPr>
      </w:pPr>
    </w:p>
    <w:p w14:paraId="392640BC" w14:textId="0D9F9104" w:rsidR="00A24170" w:rsidRPr="00FB7A3E" w:rsidRDefault="00D9271D" w:rsidP="00C8214E">
      <w:pPr>
        <w:pStyle w:val="Indent"/>
        <w:numPr>
          <w:ilvl w:val="0"/>
          <w:numId w:val="11"/>
        </w:numPr>
        <w:jc w:val="both"/>
        <w:rPr>
          <w:rFonts w:cs="Arial"/>
          <w:sz w:val="22"/>
          <w:szCs w:val="22"/>
        </w:rPr>
      </w:pPr>
      <w:r w:rsidRPr="00FB7A3E">
        <w:rPr>
          <w:rFonts w:cs="Arial"/>
          <w:sz w:val="22"/>
          <w:szCs w:val="22"/>
        </w:rPr>
        <w:t>An election for the position of Vice-Chair will be held every two years</w:t>
      </w:r>
    </w:p>
    <w:p w14:paraId="683D2B64" w14:textId="77777777" w:rsidR="00A24170" w:rsidRPr="00FB7A3E" w:rsidRDefault="00A24170" w:rsidP="000D412A">
      <w:pPr>
        <w:pStyle w:val="Indent"/>
        <w:ind w:left="1080" w:firstLine="0"/>
        <w:jc w:val="both"/>
        <w:rPr>
          <w:rFonts w:cs="Arial"/>
          <w:sz w:val="22"/>
          <w:szCs w:val="22"/>
        </w:rPr>
      </w:pPr>
    </w:p>
    <w:p w14:paraId="42D594C2" w14:textId="122D883F" w:rsidR="001912DA" w:rsidRPr="00FB7A3E" w:rsidRDefault="001912DA" w:rsidP="00A24170">
      <w:pPr>
        <w:pStyle w:val="Indent"/>
        <w:numPr>
          <w:ilvl w:val="0"/>
          <w:numId w:val="11"/>
        </w:numPr>
        <w:jc w:val="both"/>
        <w:rPr>
          <w:rFonts w:cs="Arial"/>
          <w:sz w:val="22"/>
          <w:szCs w:val="22"/>
        </w:rPr>
      </w:pPr>
      <w:r w:rsidRPr="00FB7A3E">
        <w:rPr>
          <w:rFonts w:cs="Arial"/>
          <w:sz w:val="22"/>
          <w:szCs w:val="22"/>
        </w:rPr>
        <w:t xml:space="preserve">After two years of service, </w:t>
      </w:r>
      <w:r w:rsidR="000D412A" w:rsidRPr="00FB7A3E">
        <w:rPr>
          <w:rFonts w:cs="Arial"/>
          <w:sz w:val="22"/>
          <w:szCs w:val="22"/>
        </w:rPr>
        <w:t xml:space="preserve">three members of the Steering Group will be required to </w:t>
      </w:r>
      <w:r w:rsidRPr="00FB7A3E">
        <w:rPr>
          <w:rFonts w:cs="Arial"/>
          <w:sz w:val="22"/>
          <w:szCs w:val="22"/>
        </w:rPr>
        <w:t xml:space="preserve">resign from the steering group. </w:t>
      </w:r>
    </w:p>
    <w:p w14:paraId="16B8BC75" w14:textId="77777777" w:rsidR="001912DA" w:rsidRPr="00FB7A3E" w:rsidRDefault="001912DA" w:rsidP="00C8214E">
      <w:pPr>
        <w:pStyle w:val="ListParagraph"/>
        <w:rPr>
          <w:rFonts w:cs="Arial"/>
          <w:sz w:val="22"/>
          <w:szCs w:val="22"/>
        </w:rPr>
      </w:pPr>
    </w:p>
    <w:p w14:paraId="6FE8FBE3" w14:textId="5EB8DF15" w:rsidR="000D412A" w:rsidRPr="00FB7A3E" w:rsidRDefault="001912DA" w:rsidP="00C8214E">
      <w:pPr>
        <w:pStyle w:val="Indent"/>
        <w:numPr>
          <w:ilvl w:val="0"/>
          <w:numId w:val="11"/>
        </w:numPr>
        <w:jc w:val="both"/>
        <w:rPr>
          <w:rFonts w:cs="Arial"/>
          <w:sz w:val="22"/>
          <w:szCs w:val="22"/>
        </w:rPr>
      </w:pPr>
      <w:r w:rsidRPr="00FB7A3E">
        <w:rPr>
          <w:rFonts w:cs="Arial"/>
          <w:sz w:val="22"/>
          <w:szCs w:val="22"/>
        </w:rPr>
        <w:t>It is</w:t>
      </w:r>
      <w:r w:rsidR="000D412A" w:rsidRPr="00FB7A3E">
        <w:rPr>
          <w:rFonts w:cs="Arial"/>
          <w:sz w:val="22"/>
          <w:szCs w:val="22"/>
        </w:rPr>
        <w:t xml:space="preserve"> anticipated that three to four new members will be elected to the Steering Group </w:t>
      </w:r>
      <w:r w:rsidRPr="00FB7A3E">
        <w:rPr>
          <w:rFonts w:cs="Arial"/>
          <w:sz w:val="22"/>
          <w:szCs w:val="22"/>
        </w:rPr>
        <w:t xml:space="preserve">every two years. </w:t>
      </w:r>
      <w:r w:rsidR="000D412A" w:rsidRPr="00FB7A3E">
        <w:rPr>
          <w:rFonts w:cs="Arial"/>
          <w:sz w:val="22"/>
          <w:szCs w:val="22"/>
        </w:rPr>
        <w:t>. Elections will be held in line with procedures approved by the Steering Group.</w:t>
      </w:r>
    </w:p>
    <w:p w14:paraId="581439CF" w14:textId="77777777" w:rsidR="000D412A" w:rsidRPr="00FB7A3E" w:rsidRDefault="000D412A" w:rsidP="000D412A">
      <w:pPr>
        <w:pStyle w:val="Indent"/>
        <w:jc w:val="both"/>
        <w:rPr>
          <w:rFonts w:cs="Arial"/>
          <w:sz w:val="22"/>
          <w:szCs w:val="22"/>
        </w:rPr>
      </w:pPr>
    </w:p>
    <w:p w14:paraId="1AFAAE44" w14:textId="77777777" w:rsidR="000D412A" w:rsidRPr="00FB7A3E" w:rsidRDefault="000D412A" w:rsidP="000D412A">
      <w:pPr>
        <w:pStyle w:val="Indent"/>
        <w:numPr>
          <w:ilvl w:val="0"/>
          <w:numId w:val="8"/>
        </w:numPr>
        <w:jc w:val="both"/>
        <w:rPr>
          <w:rFonts w:cs="Arial"/>
          <w:sz w:val="22"/>
          <w:szCs w:val="22"/>
        </w:rPr>
      </w:pPr>
      <w:r w:rsidRPr="00FB7A3E">
        <w:rPr>
          <w:rFonts w:cs="Arial"/>
          <w:sz w:val="22"/>
          <w:szCs w:val="22"/>
        </w:rPr>
        <w:t>Meetings</w:t>
      </w:r>
    </w:p>
    <w:p w14:paraId="1DFC280B" w14:textId="77777777" w:rsidR="000D412A" w:rsidRPr="00FB7A3E" w:rsidRDefault="000D412A" w:rsidP="000D412A">
      <w:pPr>
        <w:pStyle w:val="Indent"/>
        <w:ind w:left="1080" w:firstLine="0"/>
        <w:jc w:val="both"/>
        <w:rPr>
          <w:rFonts w:cs="Arial"/>
          <w:sz w:val="22"/>
          <w:szCs w:val="22"/>
        </w:rPr>
      </w:pPr>
    </w:p>
    <w:p w14:paraId="6D98F074" w14:textId="26B0F8CC" w:rsidR="000D412A" w:rsidRPr="00FB7A3E" w:rsidRDefault="000D412A" w:rsidP="000D412A">
      <w:pPr>
        <w:pStyle w:val="Indent"/>
        <w:ind w:left="1080" w:firstLine="0"/>
        <w:jc w:val="both"/>
        <w:rPr>
          <w:rFonts w:cs="Arial"/>
          <w:sz w:val="22"/>
          <w:szCs w:val="22"/>
        </w:rPr>
      </w:pPr>
      <w:r w:rsidRPr="00FB7A3E">
        <w:rPr>
          <w:rFonts w:cs="Arial"/>
          <w:sz w:val="22"/>
          <w:szCs w:val="22"/>
        </w:rPr>
        <w:t>The Steering Group will meet</w:t>
      </w:r>
      <w:ins w:id="1" w:author="Elizabeth Farrelly" w:date="2021-09-21T15:51:00Z">
        <w:r w:rsidR="004F7764" w:rsidRPr="00FB7A3E">
          <w:rPr>
            <w:rFonts w:cs="Arial"/>
            <w:sz w:val="22"/>
            <w:szCs w:val="22"/>
          </w:rPr>
          <w:t xml:space="preserve"> </w:t>
        </w:r>
      </w:ins>
      <w:r w:rsidR="004F7764" w:rsidRPr="00FB7A3E">
        <w:rPr>
          <w:rFonts w:cs="Arial"/>
          <w:sz w:val="22"/>
          <w:szCs w:val="22"/>
        </w:rPr>
        <w:t>at least three times each year.</w:t>
      </w:r>
      <w:r w:rsidRPr="00FB7A3E">
        <w:rPr>
          <w:rFonts w:cs="Arial"/>
          <w:sz w:val="22"/>
          <w:szCs w:val="22"/>
        </w:rPr>
        <w:t xml:space="preserve"> </w:t>
      </w:r>
      <w:del w:id="2" w:author="Elizabeth Farrelly" w:date="2021-09-21T15:51:00Z">
        <w:r w:rsidRPr="00FB7A3E" w:rsidDel="004F7764">
          <w:rPr>
            <w:rFonts w:cs="Arial"/>
            <w:sz w:val="22"/>
            <w:szCs w:val="22"/>
          </w:rPr>
          <w:delText>.</w:delText>
        </w:r>
      </w:del>
      <w:r w:rsidRPr="00FB7A3E">
        <w:rPr>
          <w:rFonts w:cs="Arial"/>
          <w:sz w:val="22"/>
          <w:szCs w:val="22"/>
        </w:rPr>
        <w:t xml:space="preserve"> </w:t>
      </w:r>
      <w:r w:rsidRPr="00FB7A3E">
        <w:rPr>
          <w:rFonts w:cs="Arial"/>
          <w:color w:val="000000" w:themeColor="text1"/>
          <w:sz w:val="22"/>
          <w:szCs w:val="22"/>
          <w:lang w:val="en-IE"/>
        </w:rPr>
        <w:t xml:space="preserve">The Steering Group retains the discretion to hold additional meetings if warranted. </w:t>
      </w:r>
      <w:r w:rsidRPr="00FB7A3E">
        <w:rPr>
          <w:rFonts w:cs="Arial"/>
          <w:sz w:val="22"/>
          <w:szCs w:val="22"/>
        </w:rPr>
        <w:t>Steering Group members may receive updates via email/phone/video call on an ad-hoc basis if required.</w:t>
      </w:r>
    </w:p>
    <w:p w14:paraId="1F4D96C4" w14:textId="77777777" w:rsidR="000D412A" w:rsidRPr="00FB7A3E" w:rsidRDefault="000D412A" w:rsidP="000D412A">
      <w:pPr>
        <w:pStyle w:val="Indent"/>
        <w:ind w:left="1080" w:firstLine="0"/>
        <w:jc w:val="both"/>
        <w:rPr>
          <w:rFonts w:cs="Arial"/>
          <w:sz w:val="22"/>
          <w:szCs w:val="22"/>
        </w:rPr>
      </w:pPr>
    </w:p>
    <w:p w14:paraId="7E9DA428" w14:textId="77777777" w:rsidR="000D412A" w:rsidRPr="00FB7A3E" w:rsidRDefault="000D412A" w:rsidP="000D412A">
      <w:pPr>
        <w:pStyle w:val="Indent"/>
        <w:ind w:hanging="54"/>
        <w:jc w:val="both"/>
        <w:rPr>
          <w:rFonts w:cs="Arial"/>
          <w:sz w:val="22"/>
          <w:szCs w:val="22"/>
        </w:rPr>
      </w:pPr>
      <w:r w:rsidRPr="00FB7A3E">
        <w:rPr>
          <w:rFonts w:cs="Arial"/>
          <w:sz w:val="22"/>
          <w:szCs w:val="22"/>
        </w:rPr>
        <w:t xml:space="preserve">The quorum for Steering Group meetings shall be half of the Steering Group members plus the Chairperson. </w:t>
      </w:r>
    </w:p>
    <w:p w14:paraId="00AF9343" w14:textId="77777777" w:rsidR="000D412A" w:rsidRPr="00FB7A3E" w:rsidRDefault="000D412A" w:rsidP="000D412A">
      <w:pPr>
        <w:pStyle w:val="Indent"/>
        <w:ind w:left="1080" w:firstLine="0"/>
        <w:jc w:val="both"/>
        <w:rPr>
          <w:rFonts w:cs="Arial"/>
          <w:sz w:val="22"/>
          <w:szCs w:val="22"/>
        </w:rPr>
      </w:pPr>
    </w:p>
    <w:p w14:paraId="6AB12736" w14:textId="77777777" w:rsidR="000D412A" w:rsidRPr="00FB7A3E" w:rsidRDefault="000D412A" w:rsidP="000D412A">
      <w:pPr>
        <w:pStyle w:val="Indent"/>
        <w:ind w:left="1080" w:firstLine="0"/>
        <w:jc w:val="both"/>
        <w:rPr>
          <w:rFonts w:cs="Arial"/>
          <w:sz w:val="22"/>
          <w:szCs w:val="22"/>
        </w:rPr>
      </w:pPr>
      <w:r w:rsidRPr="00FB7A3E">
        <w:rPr>
          <w:rFonts w:cs="Arial"/>
          <w:sz w:val="22"/>
          <w:szCs w:val="22"/>
        </w:rPr>
        <w:t>Voting at Steering Group meetings shall be by a show of hands and or a verbal yes / no. If there is a tied vote then the Chairperson shall have a second vote.</w:t>
      </w:r>
    </w:p>
    <w:p w14:paraId="293A3376" w14:textId="77777777" w:rsidR="000D412A" w:rsidRPr="00FB7A3E" w:rsidRDefault="000D412A" w:rsidP="000D412A">
      <w:pPr>
        <w:pStyle w:val="Indent"/>
        <w:ind w:left="1080" w:firstLine="0"/>
        <w:jc w:val="both"/>
        <w:rPr>
          <w:rFonts w:cs="Arial"/>
          <w:sz w:val="22"/>
          <w:szCs w:val="22"/>
        </w:rPr>
      </w:pPr>
    </w:p>
    <w:p w14:paraId="38D509F0" w14:textId="785DB0A0" w:rsidR="000D412A" w:rsidRPr="00FB7A3E" w:rsidRDefault="000D412A" w:rsidP="000D412A">
      <w:pPr>
        <w:pStyle w:val="Indent"/>
        <w:ind w:left="1080" w:firstLine="0"/>
        <w:jc w:val="both"/>
        <w:rPr>
          <w:rFonts w:cs="Arial"/>
          <w:sz w:val="22"/>
          <w:szCs w:val="22"/>
        </w:rPr>
      </w:pPr>
      <w:r w:rsidRPr="00FB7A3E">
        <w:rPr>
          <w:rFonts w:cs="Arial"/>
          <w:sz w:val="22"/>
          <w:szCs w:val="22"/>
        </w:rPr>
        <w:t>Key actions agreed by the Steering Group at each meeting will be drawn up and circulated to members of Steering Group.</w:t>
      </w:r>
    </w:p>
    <w:p w14:paraId="3D4DDCD7" w14:textId="6F1E018A" w:rsidR="00C8214E" w:rsidRPr="00FB7A3E" w:rsidRDefault="00C8214E" w:rsidP="000D412A">
      <w:pPr>
        <w:pStyle w:val="Indent"/>
        <w:ind w:left="1080" w:firstLine="0"/>
        <w:jc w:val="both"/>
        <w:rPr>
          <w:rFonts w:cs="Arial"/>
          <w:sz w:val="22"/>
          <w:szCs w:val="22"/>
        </w:rPr>
      </w:pPr>
    </w:p>
    <w:p w14:paraId="6D2DF860" w14:textId="179E74C9" w:rsidR="00C8214E" w:rsidRPr="00FB7A3E" w:rsidRDefault="00C8214E" w:rsidP="000D412A">
      <w:pPr>
        <w:pStyle w:val="Indent"/>
        <w:ind w:left="1080" w:firstLine="0"/>
        <w:jc w:val="both"/>
        <w:rPr>
          <w:rFonts w:cs="Arial"/>
          <w:sz w:val="22"/>
          <w:szCs w:val="22"/>
        </w:rPr>
      </w:pPr>
    </w:p>
    <w:p w14:paraId="34F30AE0" w14:textId="6AF514A1" w:rsidR="00C8214E" w:rsidRPr="00FB7A3E" w:rsidRDefault="00C8214E" w:rsidP="000D412A">
      <w:pPr>
        <w:pStyle w:val="Indent"/>
        <w:ind w:left="1080" w:firstLine="0"/>
        <w:jc w:val="both"/>
        <w:rPr>
          <w:rFonts w:cs="Arial"/>
          <w:sz w:val="22"/>
          <w:szCs w:val="22"/>
        </w:rPr>
      </w:pPr>
    </w:p>
    <w:p w14:paraId="57255BD9" w14:textId="4F417B4F" w:rsidR="00C8214E" w:rsidRPr="00FB7A3E" w:rsidRDefault="00C8214E" w:rsidP="000D412A">
      <w:pPr>
        <w:pStyle w:val="Indent"/>
        <w:ind w:left="1080" w:firstLine="0"/>
        <w:jc w:val="both"/>
        <w:rPr>
          <w:rFonts w:cs="Arial"/>
          <w:sz w:val="22"/>
          <w:szCs w:val="22"/>
        </w:rPr>
      </w:pPr>
    </w:p>
    <w:p w14:paraId="1E24599F" w14:textId="738EED05" w:rsidR="00C8214E" w:rsidRPr="00FB7A3E" w:rsidRDefault="00C8214E" w:rsidP="000D412A">
      <w:pPr>
        <w:pStyle w:val="Indent"/>
        <w:ind w:left="1080" w:firstLine="0"/>
        <w:jc w:val="both"/>
        <w:rPr>
          <w:rFonts w:cs="Arial"/>
          <w:sz w:val="22"/>
          <w:szCs w:val="22"/>
        </w:rPr>
      </w:pPr>
    </w:p>
    <w:p w14:paraId="4D27C4DD" w14:textId="09B8296E" w:rsidR="00C8214E" w:rsidRPr="00FB7A3E" w:rsidRDefault="00C8214E" w:rsidP="000D412A">
      <w:pPr>
        <w:pStyle w:val="Indent"/>
        <w:ind w:left="1080" w:firstLine="0"/>
        <w:jc w:val="both"/>
        <w:rPr>
          <w:rFonts w:cs="Arial"/>
          <w:sz w:val="22"/>
          <w:szCs w:val="22"/>
        </w:rPr>
      </w:pPr>
    </w:p>
    <w:p w14:paraId="791A1DF3" w14:textId="79FBEDEF" w:rsidR="00C8214E" w:rsidRPr="00FB7A3E" w:rsidRDefault="00C8214E" w:rsidP="000D412A">
      <w:pPr>
        <w:pStyle w:val="Indent"/>
        <w:ind w:left="1080" w:firstLine="0"/>
        <w:jc w:val="both"/>
        <w:rPr>
          <w:rFonts w:cs="Arial"/>
          <w:sz w:val="22"/>
          <w:szCs w:val="22"/>
        </w:rPr>
      </w:pPr>
    </w:p>
    <w:p w14:paraId="50E3D100" w14:textId="4ED5CB7C" w:rsidR="00C8214E" w:rsidRPr="00FB7A3E" w:rsidRDefault="00C8214E" w:rsidP="000D412A">
      <w:pPr>
        <w:pStyle w:val="Indent"/>
        <w:ind w:left="1080" w:firstLine="0"/>
        <w:jc w:val="both"/>
        <w:rPr>
          <w:rFonts w:cs="Arial"/>
          <w:sz w:val="22"/>
          <w:szCs w:val="22"/>
        </w:rPr>
      </w:pPr>
    </w:p>
    <w:p w14:paraId="7AEC2FC1" w14:textId="77777777" w:rsidR="00C8214E" w:rsidRPr="00FB7A3E" w:rsidRDefault="00C8214E" w:rsidP="000D412A">
      <w:pPr>
        <w:pStyle w:val="Indent"/>
        <w:ind w:left="1080" w:firstLine="0"/>
        <w:jc w:val="both"/>
        <w:rPr>
          <w:rFonts w:cs="Arial"/>
          <w:sz w:val="22"/>
          <w:szCs w:val="22"/>
        </w:rPr>
      </w:pPr>
    </w:p>
    <w:p w14:paraId="5FEB0E62" w14:textId="77777777" w:rsidR="000D412A" w:rsidRPr="00FB7A3E" w:rsidRDefault="000D412A" w:rsidP="000D412A">
      <w:pPr>
        <w:pStyle w:val="Indent"/>
        <w:ind w:left="1080" w:firstLine="0"/>
        <w:jc w:val="both"/>
        <w:rPr>
          <w:rFonts w:cs="Arial"/>
          <w:sz w:val="22"/>
          <w:szCs w:val="22"/>
        </w:rPr>
      </w:pPr>
    </w:p>
    <w:p w14:paraId="5793A968" w14:textId="77777777" w:rsidR="000D412A" w:rsidRPr="00FB7A3E" w:rsidRDefault="000D412A" w:rsidP="000D412A">
      <w:pPr>
        <w:pStyle w:val="Indent"/>
        <w:numPr>
          <w:ilvl w:val="0"/>
          <w:numId w:val="8"/>
        </w:numPr>
        <w:jc w:val="both"/>
        <w:rPr>
          <w:rFonts w:cs="Arial"/>
          <w:sz w:val="22"/>
          <w:szCs w:val="22"/>
        </w:rPr>
      </w:pPr>
      <w:r w:rsidRPr="00FB7A3E">
        <w:rPr>
          <w:rFonts w:cs="Arial"/>
          <w:sz w:val="22"/>
          <w:szCs w:val="22"/>
        </w:rPr>
        <w:t>Role of Steering Group</w:t>
      </w:r>
    </w:p>
    <w:p w14:paraId="56D6D285" w14:textId="77777777" w:rsidR="000D412A" w:rsidRPr="00FB7A3E" w:rsidRDefault="000D412A" w:rsidP="000D412A">
      <w:pPr>
        <w:pStyle w:val="Indent"/>
        <w:ind w:left="1854" w:firstLine="0"/>
        <w:jc w:val="both"/>
        <w:rPr>
          <w:rFonts w:cs="Arial"/>
          <w:sz w:val="22"/>
          <w:szCs w:val="22"/>
        </w:rPr>
      </w:pPr>
    </w:p>
    <w:p w14:paraId="0A572D0F" w14:textId="77777777" w:rsidR="000D412A" w:rsidRPr="00FB7A3E" w:rsidRDefault="000D412A" w:rsidP="000D412A">
      <w:pPr>
        <w:pStyle w:val="Indent"/>
        <w:ind w:left="1080" w:firstLine="0"/>
        <w:jc w:val="both"/>
        <w:rPr>
          <w:rFonts w:cs="Arial"/>
          <w:sz w:val="22"/>
          <w:szCs w:val="22"/>
        </w:rPr>
      </w:pPr>
      <w:r w:rsidRPr="00FB7A3E">
        <w:rPr>
          <w:rFonts w:cs="Arial"/>
          <w:sz w:val="22"/>
          <w:szCs w:val="22"/>
        </w:rPr>
        <w:t>The Steering Group will:-</w:t>
      </w:r>
    </w:p>
    <w:p w14:paraId="4D684BC6" w14:textId="77777777" w:rsidR="000D412A" w:rsidRPr="00FB7A3E" w:rsidRDefault="000D412A" w:rsidP="000D412A">
      <w:pPr>
        <w:pStyle w:val="Indent"/>
        <w:ind w:hanging="54"/>
        <w:jc w:val="both"/>
        <w:rPr>
          <w:rFonts w:cs="Arial"/>
          <w:sz w:val="22"/>
          <w:szCs w:val="22"/>
        </w:rPr>
      </w:pPr>
    </w:p>
    <w:p w14:paraId="070C4F2E" w14:textId="4F40D6ED" w:rsidR="000D412A" w:rsidRPr="00FB7A3E" w:rsidRDefault="000D412A" w:rsidP="000D412A">
      <w:pPr>
        <w:pStyle w:val="Indent"/>
        <w:numPr>
          <w:ilvl w:val="0"/>
          <w:numId w:val="6"/>
        </w:numPr>
        <w:ind w:left="1530"/>
        <w:jc w:val="both"/>
        <w:rPr>
          <w:rFonts w:cs="Arial"/>
          <w:sz w:val="22"/>
          <w:szCs w:val="22"/>
        </w:rPr>
      </w:pPr>
      <w:r w:rsidRPr="00FB7A3E">
        <w:rPr>
          <w:rFonts w:cs="Arial"/>
          <w:sz w:val="22"/>
          <w:szCs w:val="22"/>
        </w:rPr>
        <w:t xml:space="preserve">Agree an annual work plan. </w:t>
      </w:r>
    </w:p>
    <w:p w14:paraId="7E463ED2" w14:textId="77777777" w:rsidR="000D412A" w:rsidRPr="00FB7A3E" w:rsidRDefault="000D412A" w:rsidP="000D412A">
      <w:pPr>
        <w:pStyle w:val="Indent"/>
        <w:numPr>
          <w:ilvl w:val="0"/>
          <w:numId w:val="6"/>
        </w:numPr>
        <w:ind w:left="1530"/>
        <w:jc w:val="both"/>
        <w:rPr>
          <w:rFonts w:cs="Arial"/>
          <w:sz w:val="22"/>
          <w:szCs w:val="22"/>
        </w:rPr>
      </w:pPr>
      <w:r w:rsidRPr="00FB7A3E">
        <w:rPr>
          <w:rFonts w:cs="Arial"/>
          <w:sz w:val="22"/>
          <w:szCs w:val="22"/>
        </w:rPr>
        <w:t>Agree objectives for Working Groups.</w:t>
      </w:r>
    </w:p>
    <w:p w14:paraId="67E4F772" w14:textId="77777777" w:rsidR="000D412A" w:rsidRPr="00FB7A3E" w:rsidRDefault="000D412A" w:rsidP="000D412A">
      <w:pPr>
        <w:pStyle w:val="Indent"/>
        <w:numPr>
          <w:ilvl w:val="0"/>
          <w:numId w:val="6"/>
        </w:numPr>
        <w:ind w:left="1530"/>
        <w:jc w:val="both"/>
        <w:rPr>
          <w:rFonts w:cs="Arial"/>
          <w:sz w:val="22"/>
          <w:szCs w:val="22"/>
        </w:rPr>
      </w:pPr>
      <w:r w:rsidRPr="00FB7A3E">
        <w:rPr>
          <w:rFonts w:cs="Arial"/>
          <w:sz w:val="22"/>
          <w:szCs w:val="22"/>
        </w:rPr>
        <w:t>Agree an evaluation framework.</w:t>
      </w:r>
    </w:p>
    <w:p w14:paraId="55F5C5AD" w14:textId="77777777" w:rsidR="000D412A" w:rsidRPr="00FB7A3E" w:rsidRDefault="000D412A" w:rsidP="000D412A">
      <w:pPr>
        <w:pStyle w:val="Indent"/>
        <w:numPr>
          <w:ilvl w:val="0"/>
          <w:numId w:val="6"/>
        </w:numPr>
        <w:ind w:left="1530"/>
        <w:jc w:val="both"/>
        <w:rPr>
          <w:rFonts w:cs="Arial"/>
          <w:sz w:val="22"/>
          <w:szCs w:val="22"/>
        </w:rPr>
      </w:pPr>
      <w:r w:rsidRPr="00FB7A3E">
        <w:rPr>
          <w:rFonts w:cs="Arial"/>
          <w:sz w:val="22"/>
          <w:szCs w:val="22"/>
        </w:rPr>
        <w:t>Agree communications strategy.</w:t>
      </w:r>
    </w:p>
    <w:p w14:paraId="50AD61F3" w14:textId="77777777" w:rsidR="000D412A" w:rsidRPr="00FB7A3E" w:rsidRDefault="000D412A" w:rsidP="000D412A">
      <w:pPr>
        <w:pStyle w:val="Indent"/>
        <w:numPr>
          <w:ilvl w:val="0"/>
          <w:numId w:val="6"/>
        </w:numPr>
        <w:ind w:left="1530"/>
        <w:jc w:val="both"/>
        <w:rPr>
          <w:rFonts w:cs="Arial"/>
          <w:sz w:val="22"/>
          <w:szCs w:val="22"/>
        </w:rPr>
      </w:pPr>
      <w:r w:rsidRPr="00FB7A3E">
        <w:rPr>
          <w:rFonts w:cs="Arial"/>
          <w:sz w:val="22"/>
          <w:szCs w:val="22"/>
        </w:rPr>
        <w:t>Agree the election process for the Steering Group.</w:t>
      </w:r>
    </w:p>
    <w:p w14:paraId="26939AE5" w14:textId="77777777" w:rsidR="000D412A" w:rsidRPr="00FB7A3E" w:rsidRDefault="000D412A" w:rsidP="000D412A">
      <w:pPr>
        <w:pStyle w:val="Indent"/>
        <w:ind w:left="720" w:firstLine="0"/>
        <w:jc w:val="both"/>
        <w:rPr>
          <w:rFonts w:cs="Arial"/>
          <w:b/>
          <w:sz w:val="22"/>
          <w:szCs w:val="22"/>
        </w:rPr>
      </w:pPr>
    </w:p>
    <w:p w14:paraId="1FF85DD2" w14:textId="77777777" w:rsidR="000D412A" w:rsidRPr="00FB7A3E" w:rsidRDefault="000D412A" w:rsidP="0083722F">
      <w:pPr>
        <w:pStyle w:val="Indent"/>
        <w:ind w:left="0" w:firstLine="0"/>
        <w:jc w:val="both"/>
        <w:rPr>
          <w:rFonts w:cs="Arial"/>
          <w:b/>
          <w:sz w:val="22"/>
          <w:szCs w:val="22"/>
        </w:rPr>
      </w:pPr>
    </w:p>
    <w:p w14:paraId="1633F6F1" w14:textId="5C875498" w:rsidR="000D412A" w:rsidRPr="00FB7A3E" w:rsidRDefault="000D412A" w:rsidP="000D412A">
      <w:pPr>
        <w:pStyle w:val="Indent"/>
        <w:jc w:val="both"/>
        <w:rPr>
          <w:rFonts w:cs="Arial"/>
          <w:b/>
          <w:sz w:val="22"/>
          <w:szCs w:val="22"/>
        </w:rPr>
      </w:pPr>
      <w:r w:rsidRPr="00FB7A3E">
        <w:rPr>
          <w:rFonts w:cs="Arial"/>
          <w:b/>
          <w:sz w:val="22"/>
          <w:szCs w:val="22"/>
        </w:rPr>
        <w:t xml:space="preserve"> 5.2 </w:t>
      </w:r>
      <w:r w:rsidRPr="00FB7A3E">
        <w:rPr>
          <w:rFonts w:cs="Arial"/>
          <w:b/>
          <w:sz w:val="22"/>
          <w:szCs w:val="22"/>
        </w:rPr>
        <w:tab/>
      </w:r>
      <w:r w:rsidR="0083722F" w:rsidRPr="00FB7A3E">
        <w:rPr>
          <w:rFonts w:cs="Arial"/>
          <w:b/>
          <w:sz w:val="22"/>
          <w:szCs w:val="22"/>
        </w:rPr>
        <w:tab/>
      </w:r>
      <w:r w:rsidRPr="00FB7A3E">
        <w:rPr>
          <w:rFonts w:cs="Arial"/>
          <w:b/>
          <w:sz w:val="22"/>
          <w:szCs w:val="22"/>
        </w:rPr>
        <w:t>Coordination</w:t>
      </w:r>
    </w:p>
    <w:p w14:paraId="6295311F" w14:textId="77777777" w:rsidR="000D412A" w:rsidRPr="00FB7A3E" w:rsidRDefault="000D412A" w:rsidP="000D412A">
      <w:pPr>
        <w:pStyle w:val="Indent"/>
        <w:ind w:hanging="414"/>
        <w:jc w:val="both"/>
        <w:rPr>
          <w:rFonts w:cs="Arial"/>
          <w:sz w:val="22"/>
          <w:szCs w:val="22"/>
        </w:rPr>
      </w:pPr>
    </w:p>
    <w:p w14:paraId="108A6D99" w14:textId="77777777" w:rsidR="000D412A" w:rsidRPr="00FB7A3E" w:rsidRDefault="000D412A" w:rsidP="000D412A">
      <w:pPr>
        <w:pStyle w:val="Indent"/>
        <w:ind w:firstLine="0"/>
        <w:jc w:val="both"/>
        <w:rPr>
          <w:rFonts w:cs="Arial"/>
          <w:sz w:val="22"/>
          <w:szCs w:val="22"/>
        </w:rPr>
      </w:pPr>
      <w:r w:rsidRPr="00FB7A3E">
        <w:rPr>
          <w:rFonts w:cs="Arial"/>
          <w:sz w:val="22"/>
          <w:szCs w:val="22"/>
        </w:rPr>
        <w:t>The Steering Group and the Working Groups will be supported by a small Coordination Team consisting of BAI personnel, an independent Network Coordinator and any third party that is deemed appropriate by Media Literacy Ireland.</w:t>
      </w:r>
    </w:p>
    <w:p w14:paraId="0C8A40E1" w14:textId="2EE7B1BC" w:rsidR="0083722F" w:rsidRPr="00FB7A3E" w:rsidRDefault="0083722F" w:rsidP="00C8214E">
      <w:pPr>
        <w:pStyle w:val="Indent"/>
        <w:ind w:left="0" w:firstLine="0"/>
        <w:jc w:val="both"/>
        <w:rPr>
          <w:rFonts w:cs="Arial"/>
          <w:b/>
          <w:sz w:val="22"/>
          <w:szCs w:val="22"/>
        </w:rPr>
      </w:pPr>
    </w:p>
    <w:p w14:paraId="099A4368" w14:textId="77777777" w:rsidR="0083722F" w:rsidRPr="00FB7A3E" w:rsidRDefault="0083722F" w:rsidP="000D412A">
      <w:pPr>
        <w:pStyle w:val="Indent"/>
        <w:ind w:left="720" w:firstLine="0"/>
        <w:jc w:val="both"/>
        <w:rPr>
          <w:rFonts w:cs="Arial"/>
          <w:b/>
          <w:sz w:val="22"/>
          <w:szCs w:val="22"/>
        </w:rPr>
      </w:pPr>
    </w:p>
    <w:p w14:paraId="42F2646A" w14:textId="4EC53BFC" w:rsidR="000D412A" w:rsidRPr="00FB7A3E" w:rsidRDefault="000D412A" w:rsidP="000D412A">
      <w:pPr>
        <w:pStyle w:val="Indent"/>
        <w:ind w:left="720" w:firstLine="0"/>
        <w:jc w:val="both"/>
        <w:rPr>
          <w:rFonts w:cs="Arial"/>
          <w:b/>
          <w:sz w:val="22"/>
          <w:szCs w:val="22"/>
        </w:rPr>
      </w:pPr>
      <w:r w:rsidRPr="00FB7A3E">
        <w:rPr>
          <w:rFonts w:cs="Arial"/>
          <w:b/>
          <w:sz w:val="22"/>
          <w:szCs w:val="22"/>
        </w:rPr>
        <w:t xml:space="preserve">5.3 </w:t>
      </w:r>
      <w:r w:rsidR="0083722F" w:rsidRPr="00FB7A3E">
        <w:rPr>
          <w:rFonts w:cs="Arial"/>
          <w:b/>
          <w:sz w:val="22"/>
          <w:szCs w:val="22"/>
        </w:rPr>
        <w:tab/>
      </w:r>
      <w:r w:rsidRPr="00FB7A3E">
        <w:rPr>
          <w:rFonts w:cs="Arial"/>
          <w:b/>
          <w:sz w:val="22"/>
          <w:szCs w:val="22"/>
        </w:rPr>
        <w:t xml:space="preserve">Working Groups </w:t>
      </w:r>
    </w:p>
    <w:p w14:paraId="680312BE" w14:textId="77777777" w:rsidR="000D412A" w:rsidRPr="00FB7A3E" w:rsidRDefault="000D412A" w:rsidP="000D412A">
      <w:pPr>
        <w:pStyle w:val="Indent"/>
        <w:ind w:left="0" w:firstLine="0"/>
        <w:jc w:val="both"/>
        <w:rPr>
          <w:rFonts w:cs="Arial"/>
          <w:sz w:val="22"/>
          <w:szCs w:val="22"/>
        </w:rPr>
      </w:pPr>
    </w:p>
    <w:p w14:paraId="58F2F3DD" w14:textId="77777777" w:rsidR="000D412A" w:rsidRPr="00FB7A3E" w:rsidRDefault="000D412A" w:rsidP="000D412A">
      <w:pPr>
        <w:pStyle w:val="Indent"/>
        <w:ind w:firstLine="0"/>
        <w:jc w:val="both"/>
        <w:rPr>
          <w:rFonts w:cs="Arial"/>
          <w:sz w:val="22"/>
          <w:szCs w:val="22"/>
        </w:rPr>
      </w:pPr>
      <w:r w:rsidRPr="00FB7A3E">
        <w:rPr>
          <w:rFonts w:cs="Arial"/>
          <w:sz w:val="22"/>
          <w:szCs w:val="22"/>
        </w:rPr>
        <w:t>Media Literacy Ireland projects will be supported by a number of Working Groups, as agreed by the Steering Group. These Working Groups will consist of a small number of people with the relevant skills, knowledge and experience to contribute, on a voluntary basis, to a specific, short-term project for the Network.</w:t>
      </w:r>
    </w:p>
    <w:p w14:paraId="7B825440" w14:textId="77777777" w:rsidR="000D412A" w:rsidRPr="00FB7A3E" w:rsidRDefault="000D412A" w:rsidP="000D412A">
      <w:pPr>
        <w:pStyle w:val="Indent"/>
        <w:ind w:firstLine="0"/>
        <w:jc w:val="both"/>
        <w:rPr>
          <w:rFonts w:cs="Arial"/>
          <w:sz w:val="22"/>
          <w:szCs w:val="22"/>
        </w:rPr>
      </w:pPr>
    </w:p>
    <w:p w14:paraId="51E71BD4" w14:textId="77777777" w:rsidR="000D412A" w:rsidRPr="00FB7A3E" w:rsidRDefault="000D412A" w:rsidP="000D412A">
      <w:pPr>
        <w:pStyle w:val="Indent"/>
        <w:ind w:firstLine="0"/>
        <w:jc w:val="both"/>
        <w:rPr>
          <w:rFonts w:cs="Arial"/>
          <w:sz w:val="22"/>
          <w:szCs w:val="22"/>
        </w:rPr>
      </w:pPr>
      <w:r w:rsidRPr="00FB7A3E">
        <w:rPr>
          <w:rFonts w:cs="Arial"/>
          <w:sz w:val="22"/>
          <w:szCs w:val="22"/>
        </w:rPr>
        <w:t xml:space="preserve">The specific skills and experience required on a Working Group, and the estimated time commitment, will vary depending on the subject matter and scope. Similarly, the scope and objectives of each Working Group will be developed by the Working Group in conjunction with the Coordination team and in response to the MLI objectives agreed by the Steering Group. </w:t>
      </w:r>
    </w:p>
    <w:p w14:paraId="2A23622B" w14:textId="77777777" w:rsidR="000D412A" w:rsidRPr="00FB7A3E" w:rsidRDefault="000D412A" w:rsidP="000D412A">
      <w:pPr>
        <w:pStyle w:val="Indent"/>
        <w:ind w:firstLine="0"/>
        <w:jc w:val="both"/>
        <w:rPr>
          <w:rFonts w:cs="Arial"/>
          <w:sz w:val="22"/>
          <w:szCs w:val="22"/>
        </w:rPr>
      </w:pPr>
    </w:p>
    <w:p w14:paraId="2A79D068" w14:textId="77777777" w:rsidR="000D412A" w:rsidRPr="00FB7A3E" w:rsidRDefault="000D412A" w:rsidP="000D412A">
      <w:pPr>
        <w:pStyle w:val="Indent"/>
        <w:ind w:firstLine="0"/>
        <w:jc w:val="both"/>
        <w:rPr>
          <w:rFonts w:cs="Arial"/>
          <w:sz w:val="22"/>
          <w:szCs w:val="22"/>
        </w:rPr>
      </w:pPr>
      <w:r w:rsidRPr="00FB7A3E">
        <w:rPr>
          <w:rFonts w:cs="Arial"/>
          <w:sz w:val="22"/>
          <w:szCs w:val="22"/>
        </w:rPr>
        <w:t>Network members will be asked to indicate on their membership form whether they are interested in participating on Working Groups. If they are, their names will be added to the Working Group Panel along with a summary of their specific skills and experience in relation to media literacy. This information will be used by the coordination team to identify the most appropriate members for specific Working Groups.</w:t>
      </w:r>
    </w:p>
    <w:p w14:paraId="1E3CF5E2" w14:textId="0447FD06" w:rsidR="000D412A" w:rsidRPr="00FB7A3E" w:rsidRDefault="000D412A" w:rsidP="000D412A">
      <w:pPr>
        <w:pStyle w:val="Indent"/>
        <w:ind w:firstLine="0"/>
        <w:jc w:val="both"/>
        <w:rPr>
          <w:rFonts w:cs="Arial"/>
          <w:sz w:val="22"/>
          <w:szCs w:val="22"/>
        </w:rPr>
      </w:pPr>
      <w:r w:rsidRPr="00FB7A3E">
        <w:rPr>
          <w:rFonts w:cs="Arial"/>
          <w:sz w:val="22"/>
          <w:szCs w:val="22"/>
        </w:rPr>
        <w:t xml:space="preserve"> </w:t>
      </w:r>
    </w:p>
    <w:p w14:paraId="58C28EA5" w14:textId="3AE72403" w:rsidR="00C8214E" w:rsidRPr="00FB7A3E" w:rsidRDefault="00C8214E" w:rsidP="000D412A">
      <w:pPr>
        <w:pStyle w:val="Indent"/>
        <w:ind w:firstLine="0"/>
        <w:jc w:val="both"/>
        <w:rPr>
          <w:rFonts w:cs="Arial"/>
          <w:sz w:val="22"/>
          <w:szCs w:val="22"/>
        </w:rPr>
      </w:pPr>
    </w:p>
    <w:p w14:paraId="505D5949" w14:textId="28372953" w:rsidR="00C8214E" w:rsidRPr="00FB7A3E" w:rsidRDefault="00C8214E" w:rsidP="000D412A">
      <w:pPr>
        <w:pStyle w:val="Indent"/>
        <w:ind w:firstLine="0"/>
        <w:jc w:val="both"/>
        <w:rPr>
          <w:rFonts w:cs="Arial"/>
          <w:sz w:val="22"/>
          <w:szCs w:val="22"/>
        </w:rPr>
      </w:pPr>
    </w:p>
    <w:p w14:paraId="67392CE4" w14:textId="177C1B92" w:rsidR="00C8214E" w:rsidRPr="00FB7A3E" w:rsidRDefault="00C8214E" w:rsidP="000D412A">
      <w:pPr>
        <w:pStyle w:val="Indent"/>
        <w:ind w:firstLine="0"/>
        <w:jc w:val="both"/>
        <w:rPr>
          <w:rFonts w:cs="Arial"/>
          <w:sz w:val="22"/>
          <w:szCs w:val="22"/>
        </w:rPr>
      </w:pPr>
    </w:p>
    <w:p w14:paraId="0F3A635E" w14:textId="4E02D0E2" w:rsidR="00C8214E" w:rsidRPr="00FB7A3E" w:rsidRDefault="00C8214E" w:rsidP="000D412A">
      <w:pPr>
        <w:pStyle w:val="Indent"/>
        <w:ind w:firstLine="0"/>
        <w:jc w:val="both"/>
        <w:rPr>
          <w:rFonts w:cs="Arial"/>
          <w:sz w:val="22"/>
          <w:szCs w:val="22"/>
        </w:rPr>
      </w:pPr>
    </w:p>
    <w:p w14:paraId="5D144FBB" w14:textId="6F43ACC5" w:rsidR="00C8214E" w:rsidRPr="00FB7A3E" w:rsidRDefault="00C8214E" w:rsidP="000D412A">
      <w:pPr>
        <w:pStyle w:val="Indent"/>
        <w:ind w:firstLine="0"/>
        <w:jc w:val="both"/>
        <w:rPr>
          <w:rFonts w:cs="Arial"/>
          <w:sz w:val="22"/>
          <w:szCs w:val="22"/>
        </w:rPr>
      </w:pPr>
    </w:p>
    <w:p w14:paraId="1247FABB" w14:textId="6E6A8078" w:rsidR="00C8214E" w:rsidRPr="00FB7A3E" w:rsidRDefault="00C8214E" w:rsidP="000D412A">
      <w:pPr>
        <w:pStyle w:val="Indent"/>
        <w:ind w:firstLine="0"/>
        <w:jc w:val="both"/>
        <w:rPr>
          <w:rFonts w:cs="Arial"/>
          <w:sz w:val="22"/>
          <w:szCs w:val="22"/>
        </w:rPr>
      </w:pPr>
    </w:p>
    <w:p w14:paraId="06CF5FB4" w14:textId="5C972347" w:rsidR="00C8214E" w:rsidRPr="00FB7A3E" w:rsidRDefault="00C8214E" w:rsidP="000D412A">
      <w:pPr>
        <w:pStyle w:val="Indent"/>
        <w:ind w:firstLine="0"/>
        <w:jc w:val="both"/>
        <w:rPr>
          <w:rFonts w:cs="Arial"/>
          <w:sz w:val="22"/>
          <w:szCs w:val="22"/>
        </w:rPr>
      </w:pPr>
    </w:p>
    <w:p w14:paraId="2D313F0C" w14:textId="554C8A8C" w:rsidR="00C8214E" w:rsidRPr="00FB7A3E" w:rsidRDefault="00C8214E" w:rsidP="000D412A">
      <w:pPr>
        <w:pStyle w:val="Indent"/>
        <w:ind w:firstLine="0"/>
        <w:jc w:val="both"/>
        <w:rPr>
          <w:rFonts w:cs="Arial"/>
          <w:sz w:val="22"/>
          <w:szCs w:val="22"/>
        </w:rPr>
      </w:pPr>
    </w:p>
    <w:p w14:paraId="746BF8DE" w14:textId="77777777" w:rsidR="00C8214E" w:rsidRPr="00FB7A3E" w:rsidRDefault="00C8214E" w:rsidP="000D412A">
      <w:pPr>
        <w:pStyle w:val="Indent"/>
        <w:ind w:firstLine="0"/>
        <w:jc w:val="both"/>
        <w:rPr>
          <w:rFonts w:cs="Arial"/>
          <w:sz w:val="22"/>
          <w:szCs w:val="22"/>
        </w:rPr>
      </w:pPr>
    </w:p>
    <w:p w14:paraId="23B1993F" w14:textId="77777777" w:rsidR="000D412A" w:rsidRPr="00FB7A3E" w:rsidRDefault="000D412A" w:rsidP="000D412A">
      <w:pPr>
        <w:pStyle w:val="Indent"/>
        <w:ind w:firstLine="0"/>
        <w:jc w:val="both"/>
        <w:rPr>
          <w:rFonts w:cs="Arial"/>
          <w:sz w:val="22"/>
          <w:szCs w:val="22"/>
        </w:rPr>
      </w:pPr>
    </w:p>
    <w:p w14:paraId="6F50DDED" w14:textId="7F9B1A8B" w:rsidR="000D412A" w:rsidRPr="00FB7A3E" w:rsidRDefault="000D412A" w:rsidP="000D412A">
      <w:pPr>
        <w:pStyle w:val="Indent"/>
        <w:jc w:val="both"/>
        <w:rPr>
          <w:rFonts w:cs="Arial"/>
          <w:b/>
          <w:sz w:val="22"/>
          <w:szCs w:val="22"/>
        </w:rPr>
      </w:pPr>
      <w:r w:rsidRPr="00FB7A3E">
        <w:rPr>
          <w:rFonts w:cs="Arial"/>
          <w:b/>
          <w:sz w:val="22"/>
          <w:szCs w:val="22"/>
        </w:rPr>
        <w:t>5.4</w:t>
      </w:r>
      <w:r w:rsidRPr="00FB7A3E">
        <w:rPr>
          <w:rFonts w:cs="Arial"/>
          <w:b/>
          <w:sz w:val="22"/>
          <w:szCs w:val="22"/>
        </w:rPr>
        <w:tab/>
      </w:r>
      <w:r w:rsidR="0083722F" w:rsidRPr="00FB7A3E">
        <w:rPr>
          <w:rFonts w:cs="Arial"/>
          <w:b/>
          <w:sz w:val="22"/>
          <w:szCs w:val="22"/>
        </w:rPr>
        <w:tab/>
      </w:r>
      <w:r w:rsidRPr="00FB7A3E">
        <w:rPr>
          <w:rFonts w:cs="Arial"/>
          <w:b/>
          <w:sz w:val="22"/>
          <w:szCs w:val="22"/>
        </w:rPr>
        <w:t>Evaluation</w:t>
      </w:r>
    </w:p>
    <w:p w14:paraId="0C5EB759" w14:textId="77777777" w:rsidR="000D412A" w:rsidRPr="00FB7A3E" w:rsidRDefault="000D412A" w:rsidP="000D412A">
      <w:pPr>
        <w:pStyle w:val="Indent"/>
        <w:ind w:firstLine="0"/>
        <w:jc w:val="both"/>
        <w:rPr>
          <w:rFonts w:cs="Arial"/>
          <w:sz w:val="22"/>
          <w:szCs w:val="22"/>
        </w:rPr>
      </w:pPr>
    </w:p>
    <w:p w14:paraId="28AC9AB0" w14:textId="77777777" w:rsidR="000D412A" w:rsidRPr="00FB7A3E" w:rsidRDefault="000D412A" w:rsidP="000D412A">
      <w:pPr>
        <w:pStyle w:val="Indent"/>
        <w:ind w:firstLine="0"/>
        <w:jc w:val="both"/>
        <w:rPr>
          <w:rFonts w:cs="Arial"/>
          <w:sz w:val="22"/>
          <w:szCs w:val="22"/>
        </w:rPr>
      </w:pPr>
      <w:r w:rsidRPr="00FB7A3E">
        <w:rPr>
          <w:rFonts w:cs="Arial"/>
          <w:sz w:val="22"/>
          <w:szCs w:val="22"/>
        </w:rPr>
        <w:t>An evaluation framework will be agreed by Steering Group, in consultation with the wider Network, the Working groups and the coordination team. The framework will evaluate:-</w:t>
      </w:r>
    </w:p>
    <w:p w14:paraId="00B7251D" w14:textId="77777777" w:rsidR="000D412A" w:rsidRPr="00FB7A3E" w:rsidRDefault="000D412A" w:rsidP="000D412A">
      <w:pPr>
        <w:pStyle w:val="Indent"/>
        <w:ind w:firstLine="0"/>
        <w:jc w:val="both"/>
        <w:rPr>
          <w:rFonts w:cs="Arial"/>
          <w:sz w:val="22"/>
          <w:szCs w:val="22"/>
        </w:rPr>
      </w:pPr>
    </w:p>
    <w:p w14:paraId="0D176E7A" w14:textId="77777777" w:rsidR="000D412A" w:rsidRPr="00FB7A3E" w:rsidRDefault="000D412A" w:rsidP="000D412A">
      <w:pPr>
        <w:pStyle w:val="Indent"/>
        <w:numPr>
          <w:ilvl w:val="0"/>
          <w:numId w:val="7"/>
        </w:numPr>
        <w:jc w:val="both"/>
        <w:rPr>
          <w:rFonts w:cs="Arial"/>
          <w:sz w:val="22"/>
          <w:szCs w:val="22"/>
        </w:rPr>
      </w:pPr>
      <w:r w:rsidRPr="00FB7A3E">
        <w:rPr>
          <w:rFonts w:cs="Arial"/>
          <w:sz w:val="22"/>
          <w:szCs w:val="22"/>
        </w:rPr>
        <w:t>the outcomes, outputs and functioning of the wider Media Literacy Ireland network</w:t>
      </w:r>
    </w:p>
    <w:p w14:paraId="56F606DA" w14:textId="77777777" w:rsidR="000D412A" w:rsidRPr="00FB7A3E" w:rsidRDefault="000D412A" w:rsidP="000D412A">
      <w:pPr>
        <w:pStyle w:val="Indent"/>
        <w:ind w:left="1494" w:firstLine="0"/>
        <w:jc w:val="both"/>
        <w:rPr>
          <w:rFonts w:cs="Arial"/>
          <w:sz w:val="22"/>
          <w:szCs w:val="22"/>
        </w:rPr>
      </w:pPr>
    </w:p>
    <w:p w14:paraId="3771B7F1" w14:textId="77777777" w:rsidR="000D412A" w:rsidRPr="00FB7A3E" w:rsidRDefault="000D412A" w:rsidP="000D412A">
      <w:pPr>
        <w:pStyle w:val="Indent"/>
        <w:numPr>
          <w:ilvl w:val="0"/>
          <w:numId w:val="7"/>
        </w:numPr>
        <w:jc w:val="both"/>
        <w:rPr>
          <w:rFonts w:cs="Arial"/>
          <w:sz w:val="22"/>
          <w:szCs w:val="22"/>
        </w:rPr>
      </w:pPr>
      <w:r w:rsidRPr="00FB7A3E">
        <w:rPr>
          <w:rFonts w:cs="Arial"/>
          <w:sz w:val="22"/>
          <w:szCs w:val="22"/>
        </w:rPr>
        <w:t xml:space="preserve">the outputs and functioning of the Steering Group </w:t>
      </w:r>
    </w:p>
    <w:p w14:paraId="20AA7983" w14:textId="77777777" w:rsidR="000D412A" w:rsidRPr="00FB7A3E" w:rsidRDefault="000D412A" w:rsidP="000D412A">
      <w:pPr>
        <w:pStyle w:val="ListParagraph"/>
        <w:jc w:val="both"/>
        <w:rPr>
          <w:rFonts w:cs="Arial"/>
          <w:sz w:val="22"/>
          <w:szCs w:val="22"/>
        </w:rPr>
      </w:pPr>
    </w:p>
    <w:p w14:paraId="47044BB7" w14:textId="77777777" w:rsidR="000D412A" w:rsidRPr="00FB7A3E" w:rsidRDefault="000D412A" w:rsidP="000D412A">
      <w:pPr>
        <w:pStyle w:val="Indent"/>
        <w:numPr>
          <w:ilvl w:val="0"/>
          <w:numId w:val="7"/>
        </w:numPr>
        <w:jc w:val="both"/>
        <w:rPr>
          <w:rFonts w:cs="Arial"/>
          <w:sz w:val="22"/>
          <w:szCs w:val="22"/>
        </w:rPr>
      </w:pPr>
      <w:r w:rsidRPr="00FB7A3E">
        <w:rPr>
          <w:rFonts w:cs="Arial"/>
          <w:sz w:val="22"/>
          <w:szCs w:val="22"/>
        </w:rPr>
        <w:t>the outputs and functioning of the Working Groups</w:t>
      </w:r>
    </w:p>
    <w:p w14:paraId="0AD97D02" w14:textId="77777777" w:rsidR="000D412A" w:rsidRPr="00FB7A3E" w:rsidRDefault="000D412A" w:rsidP="000D412A">
      <w:pPr>
        <w:pStyle w:val="ListParagraph"/>
        <w:jc w:val="both"/>
        <w:rPr>
          <w:rFonts w:cs="Arial"/>
          <w:sz w:val="22"/>
          <w:szCs w:val="22"/>
        </w:rPr>
      </w:pPr>
    </w:p>
    <w:p w14:paraId="4CE1A6B7" w14:textId="6D375EF2" w:rsidR="0083722F" w:rsidRPr="00FB7A3E" w:rsidRDefault="000D412A" w:rsidP="00C8214E">
      <w:pPr>
        <w:pStyle w:val="Indent"/>
        <w:tabs>
          <w:tab w:val="left" w:pos="1530"/>
        </w:tabs>
        <w:ind w:left="1530" w:hanging="360"/>
        <w:jc w:val="both"/>
        <w:rPr>
          <w:rFonts w:cs="Arial"/>
          <w:sz w:val="22"/>
          <w:szCs w:val="22"/>
        </w:rPr>
      </w:pPr>
      <w:r w:rsidRPr="00FB7A3E">
        <w:rPr>
          <w:rFonts w:cs="Arial"/>
          <w:sz w:val="22"/>
          <w:szCs w:val="22"/>
        </w:rPr>
        <w:t>4)</w:t>
      </w:r>
      <w:r w:rsidRPr="00FB7A3E">
        <w:rPr>
          <w:rFonts w:cs="Arial"/>
          <w:sz w:val="22"/>
          <w:szCs w:val="22"/>
        </w:rPr>
        <w:tab/>
        <w:t>any other aspect of the operation of the network as required and arising from time to time.</w:t>
      </w:r>
    </w:p>
    <w:p w14:paraId="281E48F9" w14:textId="77777777" w:rsidR="000D412A" w:rsidRPr="00FB7A3E" w:rsidRDefault="000D412A" w:rsidP="000D412A">
      <w:pPr>
        <w:pStyle w:val="ListParagraph"/>
        <w:rPr>
          <w:rFonts w:eastAsiaTheme="minorEastAsia" w:cs="Arial"/>
          <w:color w:val="000000" w:themeColor="text1"/>
          <w:kern w:val="24"/>
          <w:sz w:val="22"/>
          <w:szCs w:val="22"/>
          <w:lang w:eastAsia="en-GB"/>
        </w:rPr>
      </w:pPr>
    </w:p>
    <w:p w14:paraId="7F6DF6F2" w14:textId="08BE3901" w:rsidR="000D412A" w:rsidRPr="00FB7A3E" w:rsidRDefault="000D412A" w:rsidP="000D412A">
      <w:pPr>
        <w:pStyle w:val="Indent"/>
        <w:numPr>
          <w:ilvl w:val="0"/>
          <w:numId w:val="2"/>
        </w:numPr>
        <w:jc w:val="both"/>
        <w:rPr>
          <w:rFonts w:cs="Arial"/>
          <w:b/>
          <w:bCs/>
          <w:sz w:val="22"/>
          <w:szCs w:val="22"/>
        </w:rPr>
      </w:pPr>
      <w:r w:rsidRPr="00FB7A3E">
        <w:rPr>
          <w:rFonts w:cs="Arial"/>
          <w:b/>
          <w:bCs/>
          <w:sz w:val="22"/>
          <w:szCs w:val="22"/>
        </w:rPr>
        <w:t>Expenses</w:t>
      </w:r>
    </w:p>
    <w:p w14:paraId="397545AE" w14:textId="77777777" w:rsidR="000D412A" w:rsidRPr="00FB7A3E" w:rsidRDefault="000D412A" w:rsidP="000D412A">
      <w:pPr>
        <w:pStyle w:val="Indent"/>
        <w:ind w:left="0" w:firstLine="0"/>
        <w:jc w:val="both"/>
        <w:rPr>
          <w:rFonts w:cs="Arial"/>
          <w:sz w:val="22"/>
          <w:szCs w:val="22"/>
        </w:rPr>
      </w:pPr>
    </w:p>
    <w:p w14:paraId="62FEF738" w14:textId="77777777" w:rsidR="000D412A" w:rsidRPr="00FB7A3E" w:rsidRDefault="000D412A" w:rsidP="000D412A">
      <w:pPr>
        <w:pStyle w:val="Indent"/>
        <w:ind w:firstLine="0"/>
        <w:jc w:val="both"/>
        <w:rPr>
          <w:rFonts w:cs="Arial"/>
          <w:sz w:val="22"/>
          <w:szCs w:val="22"/>
        </w:rPr>
      </w:pPr>
      <w:r w:rsidRPr="00FB7A3E">
        <w:rPr>
          <w:rFonts w:cs="Arial"/>
          <w:sz w:val="22"/>
          <w:szCs w:val="22"/>
        </w:rPr>
        <w:t xml:space="preserve">It is expected that members will cover their own expenses related to their MLI activities. However, in exceptional circumstances the BAI, as key facilitator of the association may cover appropriate expenses associated with participation in the Steering Group and any Working Groups established. All expenses presented must be accompanied by supporting documentation. Media Literacy Ireland members, including the Steering Group or any Working Group established will not receive payment for their participation. </w:t>
      </w:r>
    </w:p>
    <w:p w14:paraId="6A5F1A26" w14:textId="77777777" w:rsidR="000D412A" w:rsidRPr="00FB7A3E" w:rsidRDefault="000D412A" w:rsidP="000D412A">
      <w:pPr>
        <w:pStyle w:val="Indent"/>
        <w:ind w:firstLine="0"/>
        <w:jc w:val="both"/>
        <w:rPr>
          <w:rFonts w:cs="Arial"/>
          <w:sz w:val="22"/>
          <w:szCs w:val="22"/>
        </w:rPr>
      </w:pPr>
    </w:p>
    <w:p w14:paraId="5D7B18D7" w14:textId="77777777" w:rsidR="000D412A" w:rsidRPr="00FB7A3E" w:rsidRDefault="000D412A" w:rsidP="000D412A">
      <w:pPr>
        <w:pStyle w:val="Indent"/>
        <w:ind w:firstLine="0"/>
        <w:jc w:val="both"/>
        <w:rPr>
          <w:rFonts w:cs="Arial"/>
          <w:sz w:val="22"/>
          <w:szCs w:val="22"/>
        </w:rPr>
      </w:pPr>
      <w:r w:rsidRPr="00FB7A3E">
        <w:rPr>
          <w:rFonts w:cs="Arial"/>
          <w:sz w:val="22"/>
          <w:szCs w:val="22"/>
        </w:rPr>
        <w:t xml:space="preserve">In general, expenses will not be covered for members attending Media Literacy Ireland events, however individuals or groups who are not in a position to cover their own expenses and are at risk of exclusion may apply  for support to the BAI in its capacity as a key facilitator of the association, in line with an established criteria. </w:t>
      </w:r>
    </w:p>
    <w:p w14:paraId="0233A6E6" w14:textId="77777777" w:rsidR="000D412A" w:rsidRPr="00FB7A3E" w:rsidRDefault="000D412A" w:rsidP="000D412A">
      <w:pPr>
        <w:spacing w:line="276" w:lineRule="auto"/>
        <w:contextualSpacing/>
        <w:jc w:val="both"/>
        <w:rPr>
          <w:rFonts w:ascii="Arial" w:eastAsiaTheme="minorEastAsia" w:hAnsi="Arial" w:cs="Arial"/>
          <w:color w:val="000000" w:themeColor="text1"/>
          <w:kern w:val="24"/>
          <w:lang w:eastAsia="en-GB"/>
        </w:rPr>
      </w:pPr>
    </w:p>
    <w:p w14:paraId="12966687" w14:textId="6043605B" w:rsidR="000D412A" w:rsidRPr="00FB7A3E" w:rsidRDefault="000D412A" w:rsidP="000D412A">
      <w:pPr>
        <w:pStyle w:val="Indent"/>
        <w:numPr>
          <w:ilvl w:val="0"/>
          <w:numId w:val="2"/>
        </w:numPr>
        <w:jc w:val="both"/>
        <w:rPr>
          <w:rFonts w:cs="Arial"/>
          <w:b/>
          <w:bCs/>
          <w:sz w:val="22"/>
          <w:szCs w:val="22"/>
        </w:rPr>
      </w:pPr>
      <w:r w:rsidRPr="00FB7A3E">
        <w:rPr>
          <w:rFonts w:cs="Arial"/>
          <w:b/>
          <w:bCs/>
          <w:sz w:val="22"/>
          <w:szCs w:val="22"/>
        </w:rPr>
        <w:t>Conflicts of Interest</w:t>
      </w:r>
    </w:p>
    <w:p w14:paraId="37F1D16E" w14:textId="77777777" w:rsidR="000D412A" w:rsidRPr="00FB7A3E" w:rsidRDefault="000D412A" w:rsidP="000D412A">
      <w:pPr>
        <w:pStyle w:val="Indent"/>
        <w:ind w:left="0" w:firstLine="0"/>
        <w:jc w:val="both"/>
        <w:rPr>
          <w:rFonts w:cs="Arial"/>
          <w:sz w:val="22"/>
          <w:szCs w:val="22"/>
        </w:rPr>
      </w:pPr>
    </w:p>
    <w:p w14:paraId="52FC2859" w14:textId="049D88A0" w:rsidR="000D412A" w:rsidRPr="00FB7A3E" w:rsidRDefault="000D412A" w:rsidP="000D412A">
      <w:pPr>
        <w:pStyle w:val="Indent"/>
        <w:ind w:firstLine="0"/>
        <w:jc w:val="both"/>
        <w:rPr>
          <w:rFonts w:cs="Arial"/>
          <w:sz w:val="22"/>
          <w:szCs w:val="22"/>
        </w:rPr>
      </w:pPr>
      <w:r w:rsidRPr="00FB7A3E">
        <w:rPr>
          <w:rFonts w:cs="Arial"/>
          <w:sz w:val="22"/>
          <w:szCs w:val="22"/>
        </w:rPr>
        <w:t>Members of the Steering Group or any Working Group established will be required to disclose to the Chairperson and/or members of the coordination team any conflict of interest or potential conflict of interest prior to, or during, Steering Group/Working Group meetings.</w:t>
      </w:r>
    </w:p>
    <w:p w14:paraId="2A8F0A83" w14:textId="77777777" w:rsidR="000D412A" w:rsidRPr="00FB7A3E" w:rsidRDefault="000D412A" w:rsidP="000D412A">
      <w:pPr>
        <w:pStyle w:val="Indent"/>
        <w:ind w:firstLine="0"/>
        <w:jc w:val="both"/>
        <w:rPr>
          <w:rFonts w:cs="Arial"/>
          <w:sz w:val="22"/>
          <w:szCs w:val="22"/>
        </w:rPr>
      </w:pPr>
    </w:p>
    <w:p w14:paraId="424FFCF8" w14:textId="00426553" w:rsidR="000D412A" w:rsidRPr="00FB7A3E" w:rsidRDefault="000D412A" w:rsidP="000D412A">
      <w:pPr>
        <w:pStyle w:val="ListParagraph"/>
        <w:rPr>
          <w:rFonts w:eastAsiaTheme="minorEastAsia" w:cs="Arial"/>
          <w:color w:val="000000" w:themeColor="text1"/>
          <w:kern w:val="24"/>
          <w:sz w:val="22"/>
          <w:szCs w:val="22"/>
          <w:lang w:eastAsia="en-GB"/>
        </w:rPr>
      </w:pPr>
    </w:p>
    <w:p w14:paraId="0E35DAED" w14:textId="431C6B4C" w:rsidR="00C8214E" w:rsidRPr="00FB7A3E" w:rsidRDefault="00C8214E" w:rsidP="000D412A">
      <w:pPr>
        <w:pStyle w:val="ListParagraph"/>
        <w:rPr>
          <w:rFonts w:eastAsiaTheme="minorEastAsia" w:cs="Arial"/>
          <w:color w:val="000000" w:themeColor="text1"/>
          <w:kern w:val="24"/>
          <w:sz w:val="22"/>
          <w:szCs w:val="22"/>
          <w:lang w:eastAsia="en-GB"/>
        </w:rPr>
      </w:pPr>
    </w:p>
    <w:p w14:paraId="344D2978" w14:textId="0F3CAB00" w:rsidR="00C8214E" w:rsidRPr="00FB7A3E" w:rsidRDefault="00C8214E" w:rsidP="000D412A">
      <w:pPr>
        <w:pStyle w:val="ListParagraph"/>
        <w:rPr>
          <w:rFonts w:eastAsiaTheme="minorEastAsia" w:cs="Arial"/>
          <w:color w:val="000000" w:themeColor="text1"/>
          <w:kern w:val="24"/>
          <w:sz w:val="22"/>
          <w:szCs w:val="22"/>
          <w:lang w:eastAsia="en-GB"/>
        </w:rPr>
      </w:pPr>
    </w:p>
    <w:p w14:paraId="2578E0A4" w14:textId="294EAB8D" w:rsidR="00C8214E" w:rsidRPr="00FB7A3E" w:rsidRDefault="00C8214E" w:rsidP="000D412A">
      <w:pPr>
        <w:pStyle w:val="ListParagraph"/>
        <w:rPr>
          <w:rFonts w:eastAsiaTheme="minorEastAsia" w:cs="Arial"/>
          <w:color w:val="000000" w:themeColor="text1"/>
          <w:kern w:val="24"/>
          <w:sz w:val="22"/>
          <w:szCs w:val="22"/>
          <w:lang w:eastAsia="en-GB"/>
        </w:rPr>
      </w:pPr>
    </w:p>
    <w:p w14:paraId="4A180DFF" w14:textId="17DDDE4F" w:rsidR="00C8214E" w:rsidRPr="00FB7A3E" w:rsidRDefault="00C8214E" w:rsidP="000D412A">
      <w:pPr>
        <w:pStyle w:val="ListParagraph"/>
        <w:rPr>
          <w:rFonts w:eastAsiaTheme="minorEastAsia" w:cs="Arial"/>
          <w:color w:val="000000" w:themeColor="text1"/>
          <w:kern w:val="24"/>
          <w:sz w:val="22"/>
          <w:szCs w:val="22"/>
          <w:lang w:eastAsia="en-GB"/>
        </w:rPr>
      </w:pPr>
    </w:p>
    <w:p w14:paraId="35A63B0A" w14:textId="4533CD44" w:rsidR="00C8214E" w:rsidRPr="00FB7A3E" w:rsidRDefault="00C8214E" w:rsidP="000D412A">
      <w:pPr>
        <w:pStyle w:val="ListParagraph"/>
        <w:rPr>
          <w:rFonts w:eastAsiaTheme="minorEastAsia" w:cs="Arial"/>
          <w:color w:val="000000" w:themeColor="text1"/>
          <w:kern w:val="24"/>
          <w:sz w:val="22"/>
          <w:szCs w:val="22"/>
          <w:lang w:eastAsia="en-GB"/>
        </w:rPr>
      </w:pPr>
    </w:p>
    <w:p w14:paraId="6F569359" w14:textId="675FC1E1" w:rsidR="00C8214E" w:rsidRPr="00FB7A3E" w:rsidRDefault="00C8214E" w:rsidP="000D412A">
      <w:pPr>
        <w:pStyle w:val="ListParagraph"/>
        <w:rPr>
          <w:rFonts w:eastAsiaTheme="minorEastAsia" w:cs="Arial"/>
          <w:color w:val="000000" w:themeColor="text1"/>
          <w:kern w:val="24"/>
          <w:sz w:val="22"/>
          <w:szCs w:val="22"/>
          <w:lang w:eastAsia="en-GB"/>
        </w:rPr>
      </w:pPr>
    </w:p>
    <w:p w14:paraId="5F9DBB04" w14:textId="411C5FF8" w:rsidR="00C8214E" w:rsidRPr="00FB7A3E" w:rsidRDefault="00C8214E" w:rsidP="000D412A">
      <w:pPr>
        <w:pStyle w:val="ListParagraph"/>
        <w:rPr>
          <w:rFonts w:eastAsiaTheme="minorEastAsia" w:cs="Arial"/>
          <w:color w:val="000000" w:themeColor="text1"/>
          <w:kern w:val="24"/>
          <w:sz w:val="22"/>
          <w:szCs w:val="22"/>
          <w:lang w:eastAsia="en-GB"/>
        </w:rPr>
      </w:pPr>
    </w:p>
    <w:p w14:paraId="789A8CED" w14:textId="5C1D4626" w:rsidR="00C8214E" w:rsidRPr="00FB7A3E" w:rsidRDefault="00C8214E" w:rsidP="000D412A">
      <w:pPr>
        <w:pStyle w:val="ListParagraph"/>
        <w:rPr>
          <w:rFonts w:eastAsiaTheme="minorEastAsia" w:cs="Arial"/>
          <w:color w:val="000000" w:themeColor="text1"/>
          <w:kern w:val="24"/>
          <w:sz w:val="22"/>
          <w:szCs w:val="22"/>
          <w:lang w:eastAsia="en-GB"/>
        </w:rPr>
      </w:pPr>
    </w:p>
    <w:p w14:paraId="6A1908ED" w14:textId="77777777" w:rsidR="00C8214E" w:rsidRPr="00FB7A3E" w:rsidRDefault="00C8214E" w:rsidP="000D412A">
      <w:pPr>
        <w:pStyle w:val="ListParagraph"/>
        <w:rPr>
          <w:rFonts w:eastAsiaTheme="minorEastAsia" w:cs="Arial"/>
          <w:color w:val="000000" w:themeColor="text1"/>
          <w:kern w:val="24"/>
          <w:sz w:val="22"/>
          <w:szCs w:val="22"/>
          <w:lang w:eastAsia="en-GB"/>
        </w:rPr>
      </w:pPr>
    </w:p>
    <w:p w14:paraId="0C1964D1" w14:textId="4CC2A2E0" w:rsidR="000D412A" w:rsidRPr="00FB7A3E" w:rsidRDefault="000D412A" w:rsidP="0083722F">
      <w:pPr>
        <w:pStyle w:val="Indent"/>
        <w:numPr>
          <w:ilvl w:val="0"/>
          <w:numId w:val="2"/>
        </w:numPr>
        <w:jc w:val="both"/>
        <w:rPr>
          <w:rFonts w:cs="Arial"/>
          <w:b/>
          <w:bCs/>
          <w:sz w:val="22"/>
          <w:szCs w:val="22"/>
        </w:rPr>
      </w:pPr>
      <w:r w:rsidRPr="00FB7A3E">
        <w:rPr>
          <w:rFonts w:cs="Arial"/>
          <w:b/>
          <w:bCs/>
          <w:sz w:val="22"/>
          <w:szCs w:val="22"/>
        </w:rPr>
        <w:t>Accessibility</w:t>
      </w:r>
    </w:p>
    <w:p w14:paraId="28071A07" w14:textId="77777777" w:rsidR="000D412A" w:rsidRPr="00FB7A3E" w:rsidRDefault="000D412A" w:rsidP="000D412A">
      <w:pPr>
        <w:pStyle w:val="Indent"/>
        <w:ind w:left="0" w:firstLine="0"/>
        <w:jc w:val="both"/>
        <w:rPr>
          <w:rFonts w:cs="Arial"/>
          <w:sz w:val="22"/>
          <w:szCs w:val="22"/>
        </w:rPr>
      </w:pPr>
    </w:p>
    <w:p w14:paraId="2DD3F032" w14:textId="77777777" w:rsidR="00C8214E" w:rsidRPr="00FB7A3E" w:rsidRDefault="000D412A" w:rsidP="00C8214E">
      <w:pPr>
        <w:pStyle w:val="Indent"/>
        <w:ind w:left="567" w:firstLine="0"/>
        <w:jc w:val="both"/>
        <w:rPr>
          <w:rFonts w:cs="Arial"/>
          <w:sz w:val="22"/>
          <w:szCs w:val="22"/>
        </w:rPr>
      </w:pPr>
      <w:r w:rsidRPr="00FB7A3E">
        <w:rPr>
          <w:rFonts w:cs="Arial"/>
          <w:sz w:val="22"/>
          <w:szCs w:val="22"/>
        </w:rPr>
        <w:t>Media Literacy Ireland is committed to making its activities and communications accessible to all. As such MLI will, where possible, use ‘plain English’ and Universal Design Guidelines for all public-facing communications.</w:t>
      </w:r>
    </w:p>
    <w:p w14:paraId="779D1C9D" w14:textId="77777777" w:rsidR="00C8214E" w:rsidRPr="00FB7A3E" w:rsidRDefault="00C8214E" w:rsidP="00C8214E">
      <w:pPr>
        <w:pStyle w:val="Indent"/>
        <w:ind w:left="567" w:firstLine="0"/>
        <w:jc w:val="both"/>
        <w:rPr>
          <w:rFonts w:cs="Arial"/>
          <w:sz w:val="22"/>
          <w:szCs w:val="22"/>
        </w:rPr>
      </w:pPr>
    </w:p>
    <w:p w14:paraId="15A027BF" w14:textId="36B27772" w:rsidR="000D412A" w:rsidRPr="00FB7A3E" w:rsidRDefault="000D412A" w:rsidP="00C8214E">
      <w:pPr>
        <w:pStyle w:val="Indent"/>
        <w:ind w:left="567" w:firstLine="0"/>
        <w:jc w:val="both"/>
        <w:rPr>
          <w:rFonts w:cs="Arial"/>
          <w:sz w:val="22"/>
          <w:szCs w:val="22"/>
        </w:rPr>
      </w:pPr>
      <w:r w:rsidRPr="00FB7A3E">
        <w:rPr>
          <w:rFonts w:cs="Arial"/>
          <w:sz w:val="22"/>
          <w:szCs w:val="22"/>
        </w:rPr>
        <w:t>In addition MLI will aim to:-</w:t>
      </w:r>
    </w:p>
    <w:p w14:paraId="3C21795E" w14:textId="77777777" w:rsidR="000D412A" w:rsidRPr="00FB7A3E" w:rsidRDefault="000D412A" w:rsidP="000D412A">
      <w:pPr>
        <w:pStyle w:val="Indent"/>
        <w:ind w:left="1170" w:firstLine="0"/>
        <w:jc w:val="both"/>
        <w:rPr>
          <w:rFonts w:cs="Arial"/>
          <w:sz w:val="22"/>
          <w:szCs w:val="22"/>
        </w:rPr>
      </w:pPr>
    </w:p>
    <w:p w14:paraId="6B39E0B7" w14:textId="77777777" w:rsidR="000D412A" w:rsidRPr="00FB7A3E" w:rsidRDefault="000D412A" w:rsidP="000D412A">
      <w:pPr>
        <w:pStyle w:val="Indent"/>
        <w:numPr>
          <w:ilvl w:val="0"/>
          <w:numId w:val="10"/>
        </w:numPr>
        <w:jc w:val="both"/>
        <w:rPr>
          <w:rFonts w:cs="Arial"/>
          <w:sz w:val="22"/>
          <w:szCs w:val="22"/>
        </w:rPr>
      </w:pPr>
      <w:r w:rsidRPr="00FB7A3E">
        <w:rPr>
          <w:rFonts w:cs="Arial"/>
          <w:sz w:val="22"/>
          <w:szCs w:val="22"/>
        </w:rPr>
        <w:t>select accessible venues for meetings and / or events</w:t>
      </w:r>
    </w:p>
    <w:p w14:paraId="266EB6F5" w14:textId="77777777" w:rsidR="000D412A" w:rsidRPr="00FB7A3E" w:rsidRDefault="000D412A" w:rsidP="000D412A">
      <w:pPr>
        <w:pStyle w:val="Indent"/>
        <w:numPr>
          <w:ilvl w:val="0"/>
          <w:numId w:val="10"/>
        </w:numPr>
        <w:jc w:val="both"/>
        <w:rPr>
          <w:rFonts w:cs="Arial"/>
          <w:sz w:val="22"/>
          <w:szCs w:val="22"/>
        </w:rPr>
      </w:pPr>
      <w:r w:rsidRPr="00FB7A3E">
        <w:rPr>
          <w:rFonts w:cs="Arial"/>
          <w:sz w:val="22"/>
          <w:szCs w:val="22"/>
        </w:rPr>
        <w:t>facilitate sign language and speech text services where possible</w:t>
      </w:r>
    </w:p>
    <w:p w14:paraId="006D8CD4" w14:textId="77777777" w:rsidR="000D412A" w:rsidRPr="00FB7A3E" w:rsidRDefault="000D412A" w:rsidP="000D412A">
      <w:pPr>
        <w:pStyle w:val="Indent"/>
        <w:numPr>
          <w:ilvl w:val="0"/>
          <w:numId w:val="10"/>
        </w:numPr>
        <w:jc w:val="both"/>
        <w:rPr>
          <w:rFonts w:cs="Arial"/>
          <w:sz w:val="22"/>
          <w:szCs w:val="22"/>
        </w:rPr>
      </w:pPr>
      <w:r w:rsidRPr="00FB7A3E">
        <w:rPr>
          <w:rFonts w:cs="Arial"/>
          <w:sz w:val="22"/>
          <w:szCs w:val="22"/>
        </w:rPr>
        <w:t>provide information via websites and email in line with accessibility guidelines where possible</w:t>
      </w:r>
    </w:p>
    <w:p w14:paraId="7D8615AA" w14:textId="77777777" w:rsidR="000D412A" w:rsidRPr="00FB7A3E" w:rsidRDefault="000D412A" w:rsidP="000D412A">
      <w:pPr>
        <w:spacing w:line="276" w:lineRule="auto"/>
        <w:contextualSpacing/>
        <w:jc w:val="both"/>
        <w:rPr>
          <w:rFonts w:ascii="Arial" w:eastAsiaTheme="minorEastAsia" w:hAnsi="Arial" w:cs="Arial"/>
          <w:color w:val="000000" w:themeColor="text1"/>
          <w:kern w:val="24"/>
          <w:lang w:eastAsia="en-GB"/>
        </w:rPr>
      </w:pPr>
    </w:p>
    <w:p w14:paraId="1BFA283A" w14:textId="77777777" w:rsidR="000D412A" w:rsidRPr="00FB7A3E" w:rsidRDefault="000D412A" w:rsidP="000D412A">
      <w:pPr>
        <w:pStyle w:val="ListParagraph"/>
        <w:rPr>
          <w:rFonts w:eastAsiaTheme="minorEastAsia" w:cs="Arial"/>
          <w:color w:val="000000" w:themeColor="text1"/>
          <w:kern w:val="24"/>
          <w:sz w:val="22"/>
          <w:szCs w:val="22"/>
          <w:lang w:eastAsia="en-GB"/>
        </w:rPr>
      </w:pPr>
    </w:p>
    <w:p w14:paraId="66E5F5AF" w14:textId="609F608B" w:rsidR="000D412A" w:rsidRPr="00FB7A3E" w:rsidRDefault="000D412A" w:rsidP="000D412A">
      <w:pPr>
        <w:pStyle w:val="Indent"/>
        <w:numPr>
          <w:ilvl w:val="0"/>
          <w:numId w:val="2"/>
        </w:numPr>
        <w:jc w:val="both"/>
        <w:rPr>
          <w:rFonts w:cs="Arial"/>
          <w:b/>
          <w:bCs/>
          <w:sz w:val="22"/>
          <w:szCs w:val="22"/>
        </w:rPr>
      </w:pPr>
      <w:r w:rsidRPr="00FB7A3E">
        <w:rPr>
          <w:rFonts w:cs="Arial"/>
          <w:b/>
          <w:bCs/>
          <w:sz w:val="22"/>
          <w:szCs w:val="22"/>
        </w:rPr>
        <w:t>Freedom of Information and Data Protection</w:t>
      </w:r>
    </w:p>
    <w:p w14:paraId="2DDC6ECF" w14:textId="77777777" w:rsidR="00C8214E" w:rsidRPr="00FB7A3E" w:rsidRDefault="00C8214E" w:rsidP="00C8214E">
      <w:pPr>
        <w:pStyle w:val="Indent"/>
        <w:rPr>
          <w:rFonts w:cs="Arial"/>
          <w:b/>
          <w:bCs/>
          <w:sz w:val="22"/>
          <w:szCs w:val="22"/>
        </w:rPr>
      </w:pPr>
    </w:p>
    <w:p w14:paraId="455E3E48" w14:textId="77777777" w:rsidR="00C8214E" w:rsidRPr="00FB7A3E" w:rsidRDefault="000D412A" w:rsidP="00C8214E">
      <w:pPr>
        <w:pStyle w:val="Indent"/>
        <w:rPr>
          <w:rFonts w:cs="Arial"/>
          <w:sz w:val="22"/>
          <w:szCs w:val="22"/>
          <w:lang w:val="en-US"/>
        </w:rPr>
      </w:pPr>
      <w:r w:rsidRPr="00FB7A3E">
        <w:rPr>
          <w:rFonts w:cs="Arial"/>
          <w:sz w:val="22"/>
          <w:szCs w:val="22"/>
          <w:lang w:val="en-US"/>
        </w:rPr>
        <w:t>Information held by Media Literacy Ireland is subject to its obligations under law,</w:t>
      </w:r>
    </w:p>
    <w:p w14:paraId="0463204E" w14:textId="77777777" w:rsidR="00C8214E" w:rsidRPr="00FB7A3E" w:rsidRDefault="000D412A" w:rsidP="00C8214E">
      <w:pPr>
        <w:pStyle w:val="Indent"/>
        <w:rPr>
          <w:rFonts w:cs="Arial"/>
          <w:bCs/>
          <w:sz w:val="22"/>
          <w:szCs w:val="22"/>
        </w:rPr>
      </w:pPr>
      <w:r w:rsidRPr="00FB7A3E">
        <w:rPr>
          <w:rFonts w:cs="Arial"/>
          <w:sz w:val="22"/>
          <w:szCs w:val="22"/>
          <w:lang w:val="en-US"/>
        </w:rPr>
        <w:t xml:space="preserve">including under the Freedom of Information Act 2014 and </w:t>
      </w:r>
      <w:r w:rsidRPr="00FB7A3E">
        <w:rPr>
          <w:rFonts w:cs="Arial"/>
          <w:bCs/>
          <w:sz w:val="22"/>
          <w:szCs w:val="22"/>
        </w:rPr>
        <w:t>The General Data Protection</w:t>
      </w:r>
    </w:p>
    <w:p w14:paraId="626CDAAB" w14:textId="44802DA0" w:rsidR="000D412A" w:rsidRPr="0083722F" w:rsidRDefault="000D412A" w:rsidP="00C8214E">
      <w:pPr>
        <w:pStyle w:val="Indent"/>
        <w:rPr>
          <w:rFonts w:cs="Arial"/>
          <w:sz w:val="22"/>
          <w:szCs w:val="22"/>
          <w:lang w:val="en-US"/>
        </w:rPr>
      </w:pPr>
      <w:r w:rsidRPr="00FB7A3E">
        <w:rPr>
          <w:rFonts w:cs="Arial"/>
          <w:bCs/>
          <w:sz w:val="22"/>
          <w:szCs w:val="22"/>
        </w:rPr>
        <w:t>Regulation (GDPR) effective from May 2018.</w:t>
      </w:r>
      <w:r w:rsidRPr="0083722F">
        <w:rPr>
          <w:rFonts w:cs="Arial"/>
          <w:sz w:val="22"/>
          <w:szCs w:val="22"/>
          <w:lang w:val="en-US"/>
        </w:rPr>
        <w:t xml:space="preserve"> </w:t>
      </w:r>
    </w:p>
    <w:p w14:paraId="050DBF98" w14:textId="77777777" w:rsidR="000D412A" w:rsidRPr="0083722F" w:rsidRDefault="000D412A" w:rsidP="000D412A">
      <w:pPr>
        <w:pStyle w:val="Indent"/>
        <w:ind w:left="1170" w:hanging="1080"/>
        <w:jc w:val="both"/>
        <w:rPr>
          <w:rFonts w:cs="Arial"/>
          <w:b/>
          <w:sz w:val="22"/>
          <w:szCs w:val="22"/>
        </w:rPr>
      </w:pPr>
    </w:p>
    <w:p w14:paraId="1D2070AC" w14:textId="77777777" w:rsidR="000D412A" w:rsidRPr="0083722F" w:rsidRDefault="000D412A">
      <w:pPr>
        <w:rPr>
          <w:rFonts w:ascii="Arial" w:hAnsi="Arial" w:cs="Arial"/>
        </w:rPr>
      </w:pPr>
    </w:p>
    <w:sectPr w:rsidR="000D412A" w:rsidRPr="0083722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36B68" w14:textId="77777777" w:rsidR="00575EB1" w:rsidRDefault="00575EB1" w:rsidP="000D412A">
      <w:pPr>
        <w:spacing w:after="0" w:line="240" w:lineRule="auto"/>
      </w:pPr>
      <w:r>
        <w:separator/>
      </w:r>
    </w:p>
  </w:endnote>
  <w:endnote w:type="continuationSeparator" w:id="0">
    <w:p w14:paraId="01B38630" w14:textId="77777777" w:rsidR="00575EB1" w:rsidRDefault="00575EB1" w:rsidP="000D4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555779"/>
      <w:docPartObj>
        <w:docPartGallery w:val="Page Numbers (Bottom of Page)"/>
        <w:docPartUnique/>
      </w:docPartObj>
    </w:sdtPr>
    <w:sdtEndPr>
      <w:rPr>
        <w:noProof/>
      </w:rPr>
    </w:sdtEndPr>
    <w:sdtContent>
      <w:p w14:paraId="7FDFA277" w14:textId="25ED100D" w:rsidR="00264B50" w:rsidRDefault="00264B50">
        <w:pPr>
          <w:pStyle w:val="Footer"/>
          <w:jc w:val="center"/>
        </w:pPr>
        <w:r>
          <w:fldChar w:fldCharType="begin"/>
        </w:r>
        <w:r>
          <w:instrText xml:space="preserve"> PAGE   \* MERGEFORMAT </w:instrText>
        </w:r>
        <w:r>
          <w:fldChar w:fldCharType="separate"/>
        </w:r>
        <w:r>
          <w:rPr>
            <w:noProof/>
          </w:rPr>
          <w:t>2</w:t>
        </w:r>
        <w:r>
          <w:rPr>
            <w:noProof/>
          </w:rPr>
          <w:fldChar w:fldCharType="end"/>
        </w:r>
        <w:r w:rsidR="005030C9">
          <w:rPr>
            <w:noProof/>
          </w:rPr>
          <w:t>/7</w:t>
        </w:r>
      </w:p>
    </w:sdtContent>
  </w:sdt>
  <w:p w14:paraId="3A4CB5D7" w14:textId="77777777" w:rsidR="00264B50" w:rsidRDefault="00264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E2A5C" w14:textId="77777777" w:rsidR="00575EB1" w:rsidRDefault="00575EB1" w:rsidP="000D412A">
      <w:pPr>
        <w:spacing w:after="0" w:line="240" w:lineRule="auto"/>
      </w:pPr>
      <w:r>
        <w:separator/>
      </w:r>
    </w:p>
  </w:footnote>
  <w:footnote w:type="continuationSeparator" w:id="0">
    <w:p w14:paraId="432DCFEA" w14:textId="77777777" w:rsidR="00575EB1" w:rsidRDefault="00575EB1" w:rsidP="000D4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CC18A" w14:textId="53749824" w:rsidR="0083722F" w:rsidRDefault="0083722F">
    <w:pPr>
      <w:pStyle w:val="Header"/>
    </w:pPr>
    <w:r w:rsidRPr="0083722F">
      <w:rPr>
        <w:rFonts w:ascii="Arial" w:hAnsi="Arial" w:cs="Arial"/>
        <w:b/>
        <w:bCs/>
        <w:noProof/>
        <w:sz w:val="28"/>
        <w:szCs w:val="28"/>
      </w:rPr>
      <w:drawing>
        <wp:anchor distT="0" distB="0" distL="114300" distR="114300" simplePos="0" relativeHeight="251659264" behindDoc="1" locked="0" layoutInCell="1" allowOverlap="1" wp14:anchorId="3AFD8C6C" wp14:editId="2C00E1EE">
          <wp:simplePos x="0" y="0"/>
          <wp:positionH relativeFrom="margin">
            <wp:posOffset>0</wp:posOffset>
          </wp:positionH>
          <wp:positionV relativeFrom="paragraph">
            <wp:posOffset>170815</wp:posOffset>
          </wp:positionV>
          <wp:extent cx="829945" cy="828675"/>
          <wp:effectExtent l="0" t="0" r="8255" b="9525"/>
          <wp:wrapTight wrapText="bothSides">
            <wp:wrapPolygon edited="0">
              <wp:start x="0" y="0"/>
              <wp:lineTo x="0" y="21352"/>
              <wp:lineTo x="21319" y="21352"/>
              <wp:lineTo x="21319" y="0"/>
              <wp:lineTo x="0" y="0"/>
            </wp:wrapPolygon>
          </wp:wrapTight>
          <wp:docPr id="1" name="Picture 5" descr="A close up of a logo&#10;&#10;Description automatically generated">
            <a:extLst xmlns:a="http://schemas.openxmlformats.org/drawingml/2006/main">
              <a:ext uri="{FF2B5EF4-FFF2-40B4-BE49-F238E27FC236}">
                <a16:creationId xmlns:a16="http://schemas.microsoft.com/office/drawing/2014/main" id="{39DD30E6-00E9-4520-8308-80FE6D3665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close up of a logo&#10;&#10;Description automatically generated">
                    <a:extLst>
                      <a:ext uri="{FF2B5EF4-FFF2-40B4-BE49-F238E27FC236}">
                        <a16:creationId xmlns:a16="http://schemas.microsoft.com/office/drawing/2014/main" id="{39DD30E6-00E9-4520-8308-80FE6D366507}"/>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9945" cy="8286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25B89"/>
    <w:multiLevelType w:val="hybridMultilevel"/>
    <w:tmpl w:val="B2502B0C"/>
    <w:lvl w:ilvl="0" w:tplc="18090001">
      <w:start w:val="1"/>
      <w:numFmt w:val="bullet"/>
      <w:lvlText w:val=""/>
      <w:lvlJc w:val="left"/>
      <w:pPr>
        <w:ind w:left="1494" w:hanging="360"/>
      </w:pPr>
      <w:rPr>
        <w:rFonts w:ascii="Symbol" w:hAnsi="Symbol" w:hint="default"/>
      </w:rPr>
    </w:lvl>
    <w:lvl w:ilvl="1" w:tplc="18090003" w:tentative="1">
      <w:start w:val="1"/>
      <w:numFmt w:val="bullet"/>
      <w:lvlText w:val="o"/>
      <w:lvlJc w:val="left"/>
      <w:pPr>
        <w:ind w:left="2214" w:hanging="360"/>
      </w:pPr>
      <w:rPr>
        <w:rFonts w:ascii="Courier New" w:hAnsi="Courier New" w:cs="Courier New" w:hint="default"/>
      </w:rPr>
    </w:lvl>
    <w:lvl w:ilvl="2" w:tplc="18090005" w:tentative="1">
      <w:start w:val="1"/>
      <w:numFmt w:val="bullet"/>
      <w:lvlText w:val=""/>
      <w:lvlJc w:val="left"/>
      <w:pPr>
        <w:ind w:left="2934" w:hanging="360"/>
      </w:pPr>
      <w:rPr>
        <w:rFonts w:ascii="Wingdings" w:hAnsi="Wingdings" w:hint="default"/>
      </w:rPr>
    </w:lvl>
    <w:lvl w:ilvl="3" w:tplc="18090001" w:tentative="1">
      <w:start w:val="1"/>
      <w:numFmt w:val="bullet"/>
      <w:lvlText w:val=""/>
      <w:lvlJc w:val="left"/>
      <w:pPr>
        <w:ind w:left="3654" w:hanging="360"/>
      </w:pPr>
      <w:rPr>
        <w:rFonts w:ascii="Symbol" w:hAnsi="Symbol" w:hint="default"/>
      </w:rPr>
    </w:lvl>
    <w:lvl w:ilvl="4" w:tplc="18090003" w:tentative="1">
      <w:start w:val="1"/>
      <w:numFmt w:val="bullet"/>
      <w:lvlText w:val="o"/>
      <w:lvlJc w:val="left"/>
      <w:pPr>
        <w:ind w:left="4374" w:hanging="360"/>
      </w:pPr>
      <w:rPr>
        <w:rFonts w:ascii="Courier New" w:hAnsi="Courier New" w:cs="Courier New" w:hint="default"/>
      </w:rPr>
    </w:lvl>
    <w:lvl w:ilvl="5" w:tplc="18090005" w:tentative="1">
      <w:start w:val="1"/>
      <w:numFmt w:val="bullet"/>
      <w:lvlText w:val=""/>
      <w:lvlJc w:val="left"/>
      <w:pPr>
        <w:ind w:left="5094" w:hanging="360"/>
      </w:pPr>
      <w:rPr>
        <w:rFonts w:ascii="Wingdings" w:hAnsi="Wingdings" w:hint="default"/>
      </w:rPr>
    </w:lvl>
    <w:lvl w:ilvl="6" w:tplc="18090001" w:tentative="1">
      <w:start w:val="1"/>
      <w:numFmt w:val="bullet"/>
      <w:lvlText w:val=""/>
      <w:lvlJc w:val="left"/>
      <w:pPr>
        <w:ind w:left="5814" w:hanging="360"/>
      </w:pPr>
      <w:rPr>
        <w:rFonts w:ascii="Symbol" w:hAnsi="Symbol" w:hint="default"/>
      </w:rPr>
    </w:lvl>
    <w:lvl w:ilvl="7" w:tplc="18090003" w:tentative="1">
      <w:start w:val="1"/>
      <w:numFmt w:val="bullet"/>
      <w:lvlText w:val="o"/>
      <w:lvlJc w:val="left"/>
      <w:pPr>
        <w:ind w:left="6534" w:hanging="360"/>
      </w:pPr>
      <w:rPr>
        <w:rFonts w:ascii="Courier New" w:hAnsi="Courier New" w:cs="Courier New" w:hint="default"/>
      </w:rPr>
    </w:lvl>
    <w:lvl w:ilvl="8" w:tplc="18090005" w:tentative="1">
      <w:start w:val="1"/>
      <w:numFmt w:val="bullet"/>
      <w:lvlText w:val=""/>
      <w:lvlJc w:val="left"/>
      <w:pPr>
        <w:ind w:left="7254" w:hanging="360"/>
      </w:pPr>
      <w:rPr>
        <w:rFonts w:ascii="Wingdings" w:hAnsi="Wingdings" w:hint="default"/>
      </w:rPr>
    </w:lvl>
  </w:abstractNum>
  <w:abstractNum w:abstractNumId="1" w15:restartNumberingAfterBreak="0">
    <w:nsid w:val="145712D7"/>
    <w:multiLevelType w:val="hybridMultilevel"/>
    <w:tmpl w:val="C5C0E38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2" w15:restartNumberingAfterBreak="0">
    <w:nsid w:val="1DD1076B"/>
    <w:multiLevelType w:val="hybridMultilevel"/>
    <w:tmpl w:val="AE0ED1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281A31D5"/>
    <w:multiLevelType w:val="hybridMultilevel"/>
    <w:tmpl w:val="7C96F216"/>
    <w:lvl w:ilvl="0" w:tplc="098C9A5E">
      <w:start w:val="1"/>
      <w:numFmt w:val="decimal"/>
      <w:lvlText w:val="%1)"/>
      <w:lvlJc w:val="left"/>
      <w:pPr>
        <w:ind w:left="1494" w:hanging="36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abstractNum w:abstractNumId="4" w15:restartNumberingAfterBreak="0">
    <w:nsid w:val="3E882BF8"/>
    <w:multiLevelType w:val="hybridMultilevel"/>
    <w:tmpl w:val="7DD49658"/>
    <w:lvl w:ilvl="0" w:tplc="16529660">
      <w:start w:val="1"/>
      <w:numFmt w:val="lowerLetter"/>
      <w:lvlText w:val="%1)"/>
      <w:lvlJc w:val="left"/>
      <w:pPr>
        <w:ind w:left="1500" w:hanging="360"/>
      </w:pPr>
      <w:rPr>
        <w:rFonts w:hint="default"/>
      </w:rPr>
    </w:lvl>
    <w:lvl w:ilvl="1" w:tplc="18090019" w:tentative="1">
      <w:start w:val="1"/>
      <w:numFmt w:val="lowerLetter"/>
      <w:lvlText w:val="%2."/>
      <w:lvlJc w:val="left"/>
      <w:pPr>
        <w:ind w:left="2220" w:hanging="360"/>
      </w:pPr>
    </w:lvl>
    <w:lvl w:ilvl="2" w:tplc="1809001B" w:tentative="1">
      <w:start w:val="1"/>
      <w:numFmt w:val="lowerRoman"/>
      <w:lvlText w:val="%3."/>
      <w:lvlJc w:val="right"/>
      <w:pPr>
        <w:ind w:left="2940" w:hanging="180"/>
      </w:pPr>
    </w:lvl>
    <w:lvl w:ilvl="3" w:tplc="1809000F" w:tentative="1">
      <w:start w:val="1"/>
      <w:numFmt w:val="decimal"/>
      <w:lvlText w:val="%4."/>
      <w:lvlJc w:val="left"/>
      <w:pPr>
        <w:ind w:left="3660" w:hanging="360"/>
      </w:pPr>
    </w:lvl>
    <w:lvl w:ilvl="4" w:tplc="18090019" w:tentative="1">
      <w:start w:val="1"/>
      <w:numFmt w:val="lowerLetter"/>
      <w:lvlText w:val="%5."/>
      <w:lvlJc w:val="left"/>
      <w:pPr>
        <w:ind w:left="4380" w:hanging="360"/>
      </w:pPr>
    </w:lvl>
    <w:lvl w:ilvl="5" w:tplc="1809001B" w:tentative="1">
      <w:start w:val="1"/>
      <w:numFmt w:val="lowerRoman"/>
      <w:lvlText w:val="%6."/>
      <w:lvlJc w:val="right"/>
      <w:pPr>
        <w:ind w:left="5100" w:hanging="180"/>
      </w:pPr>
    </w:lvl>
    <w:lvl w:ilvl="6" w:tplc="1809000F" w:tentative="1">
      <w:start w:val="1"/>
      <w:numFmt w:val="decimal"/>
      <w:lvlText w:val="%7."/>
      <w:lvlJc w:val="left"/>
      <w:pPr>
        <w:ind w:left="5820" w:hanging="360"/>
      </w:pPr>
    </w:lvl>
    <w:lvl w:ilvl="7" w:tplc="18090019" w:tentative="1">
      <w:start w:val="1"/>
      <w:numFmt w:val="lowerLetter"/>
      <w:lvlText w:val="%8."/>
      <w:lvlJc w:val="left"/>
      <w:pPr>
        <w:ind w:left="6540" w:hanging="360"/>
      </w:pPr>
    </w:lvl>
    <w:lvl w:ilvl="8" w:tplc="1809001B" w:tentative="1">
      <w:start w:val="1"/>
      <w:numFmt w:val="lowerRoman"/>
      <w:lvlText w:val="%9."/>
      <w:lvlJc w:val="right"/>
      <w:pPr>
        <w:ind w:left="7260" w:hanging="180"/>
      </w:pPr>
    </w:lvl>
  </w:abstractNum>
  <w:abstractNum w:abstractNumId="5" w15:restartNumberingAfterBreak="0">
    <w:nsid w:val="4ADC2071"/>
    <w:multiLevelType w:val="hybridMultilevel"/>
    <w:tmpl w:val="98C89C0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4EFD18F9"/>
    <w:multiLevelType w:val="hybridMultilevel"/>
    <w:tmpl w:val="71D0CC98"/>
    <w:lvl w:ilvl="0" w:tplc="08090001">
      <w:start w:val="1"/>
      <w:numFmt w:val="bullet"/>
      <w:lvlText w:val=""/>
      <w:lvlJc w:val="left"/>
      <w:pPr>
        <w:ind w:left="1530" w:hanging="360"/>
      </w:pPr>
      <w:rPr>
        <w:rFonts w:ascii="Symbol" w:hAnsi="Symbol" w:hint="default"/>
      </w:rPr>
    </w:lvl>
    <w:lvl w:ilvl="1" w:tplc="18090003" w:tentative="1">
      <w:start w:val="1"/>
      <w:numFmt w:val="bullet"/>
      <w:lvlText w:val="o"/>
      <w:lvlJc w:val="left"/>
      <w:pPr>
        <w:ind w:left="2250" w:hanging="360"/>
      </w:pPr>
      <w:rPr>
        <w:rFonts w:ascii="Courier New" w:hAnsi="Courier New" w:cs="Courier New" w:hint="default"/>
      </w:rPr>
    </w:lvl>
    <w:lvl w:ilvl="2" w:tplc="18090005" w:tentative="1">
      <w:start w:val="1"/>
      <w:numFmt w:val="bullet"/>
      <w:lvlText w:val=""/>
      <w:lvlJc w:val="left"/>
      <w:pPr>
        <w:ind w:left="2970" w:hanging="360"/>
      </w:pPr>
      <w:rPr>
        <w:rFonts w:ascii="Wingdings" w:hAnsi="Wingdings" w:hint="default"/>
      </w:rPr>
    </w:lvl>
    <w:lvl w:ilvl="3" w:tplc="18090001" w:tentative="1">
      <w:start w:val="1"/>
      <w:numFmt w:val="bullet"/>
      <w:lvlText w:val=""/>
      <w:lvlJc w:val="left"/>
      <w:pPr>
        <w:ind w:left="3690" w:hanging="360"/>
      </w:pPr>
      <w:rPr>
        <w:rFonts w:ascii="Symbol" w:hAnsi="Symbol" w:hint="default"/>
      </w:rPr>
    </w:lvl>
    <w:lvl w:ilvl="4" w:tplc="18090003" w:tentative="1">
      <w:start w:val="1"/>
      <w:numFmt w:val="bullet"/>
      <w:lvlText w:val="o"/>
      <w:lvlJc w:val="left"/>
      <w:pPr>
        <w:ind w:left="4410" w:hanging="360"/>
      </w:pPr>
      <w:rPr>
        <w:rFonts w:ascii="Courier New" w:hAnsi="Courier New" w:cs="Courier New" w:hint="default"/>
      </w:rPr>
    </w:lvl>
    <w:lvl w:ilvl="5" w:tplc="18090005" w:tentative="1">
      <w:start w:val="1"/>
      <w:numFmt w:val="bullet"/>
      <w:lvlText w:val=""/>
      <w:lvlJc w:val="left"/>
      <w:pPr>
        <w:ind w:left="5130" w:hanging="360"/>
      </w:pPr>
      <w:rPr>
        <w:rFonts w:ascii="Wingdings" w:hAnsi="Wingdings" w:hint="default"/>
      </w:rPr>
    </w:lvl>
    <w:lvl w:ilvl="6" w:tplc="18090001" w:tentative="1">
      <w:start w:val="1"/>
      <w:numFmt w:val="bullet"/>
      <w:lvlText w:val=""/>
      <w:lvlJc w:val="left"/>
      <w:pPr>
        <w:ind w:left="5850" w:hanging="360"/>
      </w:pPr>
      <w:rPr>
        <w:rFonts w:ascii="Symbol" w:hAnsi="Symbol" w:hint="default"/>
      </w:rPr>
    </w:lvl>
    <w:lvl w:ilvl="7" w:tplc="18090003" w:tentative="1">
      <w:start w:val="1"/>
      <w:numFmt w:val="bullet"/>
      <w:lvlText w:val="o"/>
      <w:lvlJc w:val="left"/>
      <w:pPr>
        <w:ind w:left="6570" w:hanging="360"/>
      </w:pPr>
      <w:rPr>
        <w:rFonts w:ascii="Courier New" w:hAnsi="Courier New" w:cs="Courier New" w:hint="default"/>
      </w:rPr>
    </w:lvl>
    <w:lvl w:ilvl="8" w:tplc="18090005" w:tentative="1">
      <w:start w:val="1"/>
      <w:numFmt w:val="bullet"/>
      <w:lvlText w:val=""/>
      <w:lvlJc w:val="left"/>
      <w:pPr>
        <w:ind w:left="7290" w:hanging="360"/>
      </w:pPr>
      <w:rPr>
        <w:rFonts w:ascii="Wingdings" w:hAnsi="Wingdings" w:hint="default"/>
      </w:rPr>
    </w:lvl>
  </w:abstractNum>
  <w:abstractNum w:abstractNumId="7" w15:restartNumberingAfterBreak="0">
    <w:nsid w:val="53886226"/>
    <w:multiLevelType w:val="hybridMultilevel"/>
    <w:tmpl w:val="20CA54A4"/>
    <w:lvl w:ilvl="0" w:tplc="18090001">
      <w:start w:val="1"/>
      <w:numFmt w:val="bullet"/>
      <w:lvlText w:val=""/>
      <w:lvlJc w:val="left"/>
      <w:pPr>
        <w:ind w:left="1854" w:hanging="360"/>
      </w:pPr>
      <w:rPr>
        <w:rFonts w:ascii="Symbol" w:hAnsi="Symbol" w:hint="default"/>
      </w:rPr>
    </w:lvl>
    <w:lvl w:ilvl="1" w:tplc="18090003" w:tentative="1">
      <w:start w:val="1"/>
      <w:numFmt w:val="bullet"/>
      <w:lvlText w:val="o"/>
      <w:lvlJc w:val="left"/>
      <w:pPr>
        <w:ind w:left="2574" w:hanging="360"/>
      </w:pPr>
      <w:rPr>
        <w:rFonts w:ascii="Courier New" w:hAnsi="Courier New" w:cs="Courier New" w:hint="default"/>
      </w:rPr>
    </w:lvl>
    <w:lvl w:ilvl="2" w:tplc="18090005" w:tentative="1">
      <w:start w:val="1"/>
      <w:numFmt w:val="bullet"/>
      <w:lvlText w:val=""/>
      <w:lvlJc w:val="left"/>
      <w:pPr>
        <w:ind w:left="3294" w:hanging="360"/>
      </w:pPr>
      <w:rPr>
        <w:rFonts w:ascii="Wingdings" w:hAnsi="Wingdings" w:hint="default"/>
      </w:rPr>
    </w:lvl>
    <w:lvl w:ilvl="3" w:tplc="18090001" w:tentative="1">
      <w:start w:val="1"/>
      <w:numFmt w:val="bullet"/>
      <w:lvlText w:val=""/>
      <w:lvlJc w:val="left"/>
      <w:pPr>
        <w:ind w:left="4014" w:hanging="360"/>
      </w:pPr>
      <w:rPr>
        <w:rFonts w:ascii="Symbol" w:hAnsi="Symbol" w:hint="default"/>
      </w:rPr>
    </w:lvl>
    <w:lvl w:ilvl="4" w:tplc="18090003" w:tentative="1">
      <w:start w:val="1"/>
      <w:numFmt w:val="bullet"/>
      <w:lvlText w:val="o"/>
      <w:lvlJc w:val="left"/>
      <w:pPr>
        <w:ind w:left="4734" w:hanging="360"/>
      </w:pPr>
      <w:rPr>
        <w:rFonts w:ascii="Courier New" w:hAnsi="Courier New" w:cs="Courier New" w:hint="default"/>
      </w:rPr>
    </w:lvl>
    <w:lvl w:ilvl="5" w:tplc="18090005" w:tentative="1">
      <w:start w:val="1"/>
      <w:numFmt w:val="bullet"/>
      <w:lvlText w:val=""/>
      <w:lvlJc w:val="left"/>
      <w:pPr>
        <w:ind w:left="5454" w:hanging="360"/>
      </w:pPr>
      <w:rPr>
        <w:rFonts w:ascii="Wingdings" w:hAnsi="Wingdings" w:hint="default"/>
      </w:rPr>
    </w:lvl>
    <w:lvl w:ilvl="6" w:tplc="18090001" w:tentative="1">
      <w:start w:val="1"/>
      <w:numFmt w:val="bullet"/>
      <w:lvlText w:val=""/>
      <w:lvlJc w:val="left"/>
      <w:pPr>
        <w:ind w:left="6174" w:hanging="360"/>
      </w:pPr>
      <w:rPr>
        <w:rFonts w:ascii="Symbol" w:hAnsi="Symbol" w:hint="default"/>
      </w:rPr>
    </w:lvl>
    <w:lvl w:ilvl="7" w:tplc="18090003" w:tentative="1">
      <w:start w:val="1"/>
      <w:numFmt w:val="bullet"/>
      <w:lvlText w:val="o"/>
      <w:lvlJc w:val="left"/>
      <w:pPr>
        <w:ind w:left="6894" w:hanging="360"/>
      </w:pPr>
      <w:rPr>
        <w:rFonts w:ascii="Courier New" w:hAnsi="Courier New" w:cs="Courier New" w:hint="default"/>
      </w:rPr>
    </w:lvl>
    <w:lvl w:ilvl="8" w:tplc="18090005" w:tentative="1">
      <w:start w:val="1"/>
      <w:numFmt w:val="bullet"/>
      <w:lvlText w:val=""/>
      <w:lvlJc w:val="left"/>
      <w:pPr>
        <w:ind w:left="7614" w:hanging="360"/>
      </w:pPr>
      <w:rPr>
        <w:rFonts w:ascii="Wingdings" w:hAnsi="Wingdings" w:hint="default"/>
      </w:rPr>
    </w:lvl>
  </w:abstractNum>
  <w:abstractNum w:abstractNumId="8" w15:restartNumberingAfterBreak="0">
    <w:nsid w:val="53A77FBD"/>
    <w:multiLevelType w:val="hybridMultilevel"/>
    <w:tmpl w:val="B1C8F01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575E0C48"/>
    <w:multiLevelType w:val="hybridMultilevel"/>
    <w:tmpl w:val="01E2933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3078EF"/>
    <w:multiLevelType w:val="hybridMultilevel"/>
    <w:tmpl w:val="950A070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74E53B62"/>
    <w:multiLevelType w:val="hybridMultilevel"/>
    <w:tmpl w:val="73086286"/>
    <w:lvl w:ilvl="0" w:tplc="30C0BB0C">
      <w:start w:val="1"/>
      <w:numFmt w:val="lowerRoman"/>
      <w:lvlText w:val="%1."/>
      <w:lvlJc w:val="left"/>
      <w:pPr>
        <w:ind w:left="1854" w:hanging="720"/>
      </w:pPr>
      <w:rPr>
        <w:rFonts w:hint="default"/>
      </w:rPr>
    </w:lvl>
    <w:lvl w:ilvl="1" w:tplc="18090019" w:tentative="1">
      <w:start w:val="1"/>
      <w:numFmt w:val="lowerLetter"/>
      <w:lvlText w:val="%2."/>
      <w:lvlJc w:val="left"/>
      <w:pPr>
        <w:ind w:left="2214" w:hanging="360"/>
      </w:pPr>
    </w:lvl>
    <w:lvl w:ilvl="2" w:tplc="1809001B" w:tentative="1">
      <w:start w:val="1"/>
      <w:numFmt w:val="lowerRoman"/>
      <w:lvlText w:val="%3."/>
      <w:lvlJc w:val="right"/>
      <w:pPr>
        <w:ind w:left="2934" w:hanging="180"/>
      </w:pPr>
    </w:lvl>
    <w:lvl w:ilvl="3" w:tplc="1809000F" w:tentative="1">
      <w:start w:val="1"/>
      <w:numFmt w:val="decimal"/>
      <w:lvlText w:val="%4."/>
      <w:lvlJc w:val="left"/>
      <w:pPr>
        <w:ind w:left="3654" w:hanging="360"/>
      </w:pPr>
    </w:lvl>
    <w:lvl w:ilvl="4" w:tplc="18090019" w:tentative="1">
      <w:start w:val="1"/>
      <w:numFmt w:val="lowerLetter"/>
      <w:lvlText w:val="%5."/>
      <w:lvlJc w:val="left"/>
      <w:pPr>
        <w:ind w:left="4374" w:hanging="360"/>
      </w:pPr>
    </w:lvl>
    <w:lvl w:ilvl="5" w:tplc="1809001B" w:tentative="1">
      <w:start w:val="1"/>
      <w:numFmt w:val="lowerRoman"/>
      <w:lvlText w:val="%6."/>
      <w:lvlJc w:val="right"/>
      <w:pPr>
        <w:ind w:left="5094" w:hanging="180"/>
      </w:pPr>
    </w:lvl>
    <w:lvl w:ilvl="6" w:tplc="1809000F" w:tentative="1">
      <w:start w:val="1"/>
      <w:numFmt w:val="decimal"/>
      <w:lvlText w:val="%7."/>
      <w:lvlJc w:val="left"/>
      <w:pPr>
        <w:ind w:left="5814" w:hanging="360"/>
      </w:pPr>
    </w:lvl>
    <w:lvl w:ilvl="7" w:tplc="18090019" w:tentative="1">
      <w:start w:val="1"/>
      <w:numFmt w:val="lowerLetter"/>
      <w:lvlText w:val="%8."/>
      <w:lvlJc w:val="left"/>
      <w:pPr>
        <w:ind w:left="6534" w:hanging="360"/>
      </w:pPr>
    </w:lvl>
    <w:lvl w:ilvl="8" w:tplc="1809001B" w:tentative="1">
      <w:start w:val="1"/>
      <w:numFmt w:val="lowerRoman"/>
      <w:lvlText w:val="%9."/>
      <w:lvlJc w:val="right"/>
      <w:pPr>
        <w:ind w:left="7254" w:hanging="180"/>
      </w:pPr>
    </w:lvl>
  </w:abstractNum>
  <w:num w:numId="1">
    <w:abstractNumId w:val="0"/>
  </w:num>
  <w:num w:numId="2">
    <w:abstractNumId w:val="9"/>
  </w:num>
  <w:num w:numId="3">
    <w:abstractNumId w:val="4"/>
  </w:num>
  <w:num w:numId="4">
    <w:abstractNumId w:val="2"/>
  </w:num>
  <w:num w:numId="5">
    <w:abstractNumId w:val="8"/>
  </w:num>
  <w:num w:numId="6">
    <w:abstractNumId w:val="10"/>
  </w:num>
  <w:num w:numId="7">
    <w:abstractNumId w:val="3"/>
  </w:num>
  <w:num w:numId="8">
    <w:abstractNumId w:val="11"/>
  </w:num>
  <w:num w:numId="9">
    <w:abstractNumId w:val="5"/>
  </w:num>
  <w:num w:numId="10">
    <w:abstractNumId w:val="6"/>
  </w:num>
  <w:num w:numId="11">
    <w:abstractNumId w:val="1"/>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zabeth Farrelly">
    <w15:presenceInfo w15:providerId="AD" w15:userId="S::efarrelly@bai.ie::76d8f2a7-15bb-4227-8ede-eda443cc9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12A"/>
    <w:rsid w:val="00044BFD"/>
    <w:rsid w:val="000B6A4D"/>
    <w:rsid w:val="000D412A"/>
    <w:rsid w:val="000D7D79"/>
    <w:rsid w:val="001912DA"/>
    <w:rsid w:val="001A6F7B"/>
    <w:rsid w:val="00211B36"/>
    <w:rsid w:val="00264B50"/>
    <w:rsid w:val="00315BCA"/>
    <w:rsid w:val="00377DF1"/>
    <w:rsid w:val="004751C8"/>
    <w:rsid w:val="004D7566"/>
    <w:rsid w:val="004F7764"/>
    <w:rsid w:val="005030C9"/>
    <w:rsid w:val="005630AF"/>
    <w:rsid w:val="00575EB1"/>
    <w:rsid w:val="00604867"/>
    <w:rsid w:val="007868BB"/>
    <w:rsid w:val="0083722F"/>
    <w:rsid w:val="00853004"/>
    <w:rsid w:val="00862E1A"/>
    <w:rsid w:val="008F684F"/>
    <w:rsid w:val="00A24170"/>
    <w:rsid w:val="00B247BD"/>
    <w:rsid w:val="00B6527E"/>
    <w:rsid w:val="00C7084A"/>
    <w:rsid w:val="00C8214E"/>
    <w:rsid w:val="00CA6710"/>
    <w:rsid w:val="00D1547E"/>
    <w:rsid w:val="00D64A74"/>
    <w:rsid w:val="00D9271D"/>
    <w:rsid w:val="00DD3FC2"/>
    <w:rsid w:val="00DF4B83"/>
    <w:rsid w:val="00F7594D"/>
    <w:rsid w:val="00F85A0D"/>
    <w:rsid w:val="00FB7A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43802"/>
  <w15:chartTrackingRefBased/>
  <w15:docId w15:val="{E0361A30-95A3-4CC5-B098-4A84C28A8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
    <w:name w:val="Indent"/>
    <w:basedOn w:val="Normal"/>
    <w:qFormat/>
    <w:rsid w:val="000D412A"/>
    <w:pPr>
      <w:spacing w:after="0" w:line="280" w:lineRule="atLeast"/>
      <w:ind w:left="1134" w:hanging="567"/>
    </w:pPr>
    <w:rPr>
      <w:rFonts w:ascii="Arial" w:eastAsia="Times New Roman" w:hAnsi="Arial" w:cs="Times New Roman"/>
      <w:sz w:val="20"/>
      <w:szCs w:val="20"/>
    </w:rPr>
  </w:style>
  <w:style w:type="paragraph" w:styleId="ListParagraph">
    <w:name w:val="List Paragraph"/>
    <w:basedOn w:val="Normal"/>
    <w:uiPriority w:val="34"/>
    <w:qFormat/>
    <w:rsid w:val="000D412A"/>
    <w:pPr>
      <w:spacing w:after="0" w:line="280" w:lineRule="atLeast"/>
      <w:ind w:left="720"/>
    </w:pPr>
    <w:rPr>
      <w:rFonts w:ascii="Arial" w:eastAsia="Times New Roman" w:hAnsi="Arial" w:cs="Times New Roman"/>
      <w:sz w:val="20"/>
      <w:szCs w:val="20"/>
    </w:rPr>
  </w:style>
  <w:style w:type="paragraph" w:styleId="Header">
    <w:name w:val="header"/>
    <w:basedOn w:val="Normal"/>
    <w:link w:val="HeaderChar"/>
    <w:uiPriority w:val="99"/>
    <w:unhideWhenUsed/>
    <w:rsid w:val="008372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722F"/>
  </w:style>
  <w:style w:type="paragraph" w:styleId="Footer">
    <w:name w:val="footer"/>
    <w:basedOn w:val="Normal"/>
    <w:link w:val="FooterChar"/>
    <w:uiPriority w:val="99"/>
    <w:unhideWhenUsed/>
    <w:rsid w:val="008372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722F"/>
  </w:style>
  <w:style w:type="character" w:styleId="CommentReference">
    <w:name w:val="annotation reference"/>
    <w:basedOn w:val="DefaultParagraphFont"/>
    <w:uiPriority w:val="99"/>
    <w:semiHidden/>
    <w:unhideWhenUsed/>
    <w:rsid w:val="00DD3FC2"/>
    <w:rPr>
      <w:sz w:val="16"/>
      <w:szCs w:val="16"/>
    </w:rPr>
  </w:style>
  <w:style w:type="paragraph" w:styleId="CommentText">
    <w:name w:val="annotation text"/>
    <w:basedOn w:val="Normal"/>
    <w:link w:val="CommentTextChar"/>
    <w:uiPriority w:val="99"/>
    <w:semiHidden/>
    <w:unhideWhenUsed/>
    <w:rsid w:val="00DD3FC2"/>
    <w:pPr>
      <w:spacing w:line="240" w:lineRule="auto"/>
    </w:pPr>
    <w:rPr>
      <w:sz w:val="20"/>
      <w:szCs w:val="20"/>
    </w:rPr>
  </w:style>
  <w:style w:type="character" w:customStyle="1" w:styleId="CommentTextChar">
    <w:name w:val="Comment Text Char"/>
    <w:basedOn w:val="DefaultParagraphFont"/>
    <w:link w:val="CommentText"/>
    <w:uiPriority w:val="99"/>
    <w:semiHidden/>
    <w:rsid w:val="00DD3FC2"/>
    <w:rPr>
      <w:sz w:val="20"/>
      <w:szCs w:val="20"/>
    </w:rPr>
  </w:style>
  <w:style w:type="paragraph" w:styleId="CommentSubject">
    <w:name w:val="annotation subject"/>
    <w:basedOn w:val="CommentText"/>
    <w:next w:val="CommentText"/>
    <w:link w:val="CommentSubjectChar"/>
    <w:uiPriority w:val="99"/>
    <w:semiHidden/>
    <w:unhideWhenUsed/>
    <w:rsid w:val="00DD3FC2"/>
    <w:rPr>
      <w:b/>
      <w:bCs/>
    </w:rPr>
  </w:style>
  <w:style w:type="character" w:customStyle="1" w:styleId="CommentSubjectChar">
    <w:name w:val="Comment Subject Char"/>
    <w:basedOn w:val="CommentTextChar"/>
    <w:link w:val="CommentSubject"/>
    <w:uiPriority w:val="99"/>
    <w:semiHidden/>
    <w:rsid w:val="00DD3F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CF356E-FD7B-45A1-A224-8AE9D1CAA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BB468-338A-409D-A138-89F135342A07}">
  <ds:schemaRefs>
    <ds:schemaRef ds:uri="http://schemas.microsoft.com/sharepoint/v3/contenttype/forms"/>
  </ds:schemaRefs>
</ds:datastoreItem>
</file>

<file path=customXml/itemProps3.xml><?xml version="1.0" encoding="utf-8"?>
<ds:datastoreItem xmlns:ds="http://schemas.openxmlformats.org/officeDocument/2006/customXml" ds:itemID="{B596380F-4F4F-4D5B-9F6C-459572067DC4}">
  <ds:schemaRefs>
    <ds:schemaRef ds:uri="http://schemas.openxmlformats.org/officeDocument/2006/bibliography"/>
  </ds:schemaRefs>
</ds:datastoreItem>
</file>

<file path=customXml/itemProps4.xml><?xml version="1.0" encoding="utf-8"?>
<ds:datastoreItem xmlns:ds="http://schemas.openxmlformats.org/officeDocument/2006/customXml" ds:itemID="{1FD108B1-1EE0-4D28-9CA0-122EFAEE6D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Chapman</dc:creator>
  <cp:keywords/>
  <dc:description/>
  <cp:lastModifiedBy>Deborah Wade</cp:lastModifiedBy>
  <cp:revision>2</cp:revision>
  <dcterms:created xsi:type="dcterms:W3CDTF">2021-11-11T11:58:00Z</dcterms:created>
  <dcterms:modified xsi:type="dcterms:W3CDTF">2021-11-11T11:58:00Z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ies>
</file>